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4AAD30" w14:textId="77777777" w:rsidR="002C1651" w:rsidRDefault="00ED44A0">
      <w:pPr>
        <w:rPr>
          <w:b/>
        </w:rPr>
      </w:pPr>
      <w:r>
        <w:rPr>
          <w:b/>
        </w:rPr>
        <w:t>SCADA_DEV_</w:t>
      </w:r>
      <w:r w:rsidR="00062131">
        <w:rPr>
          <w:b/>
        </w:rPr>
        <w:t>MOTOR</w:t>
      </w:r>
    </w:p>
    <w:tbl>
      <w:tblPr>
        <w:tblStyle w:val="TableGrid"/>
        <w:tblW w:w="10008" w:type="dxa"/>
        <w:tblLook w:val="04A0" w:firstRow="1" w:lastRow="0" w:firstColumn="1" w:lastColumn="0" w:noHBand="0" w:noVBand="1"/>
      </w:tblPr>
      <w:tblGrid>
        <w:gridCol w:w="2564"/>
        <w:gridCol w:w="7444"/>
      </w:tblGrid>
      <w:tr w:rsidR="00736B12" w:rsidRPr="00453F47" w14:paraId="3E2351D8" w14:textId="77777777" w:rsidTr="002C1651">
        <w:tc>
          <w:tcPr>
            <w:tcW w:w="2564" w:type="dxa"/>
          </w:tcPr>
          <w:p w14:paraId="71E2EDB7" w14:textId="77777777" w:rsidR="00736B12" w:rsidRPr="00453F47" w:rsidRDefault="00736B12" w:rsidP="002C1651">
            <w:pPr>
              <w:rPr>
                <w:b/>
              </w:rPr>
            </w:pPr>
            <w:r>
              <w:rPr>
                <w:b/>
              </w:rPr>
              <w:t>Version</w:t>
            </w:r>
          </w:p>
        </w:tc>
        <w:tc>
          <w:tcPr>
            <w:tcW w:w="7444" w:type="dxa"/>
          </w:tcPr>
          <w:p w14:paraId="29C6792C" w14:textId="77777777" w:rsidR="00736B12" w:rsidRPr="00453F47" w:rsidRDefault="00736B12" w:rsidP="002C1651">
            <w:pPr>
              <w:rPr>
                <w:b/>
              </w:rPr>
            </w:pPr>
            <w:r>
              <w:rPr>
                <w:b/>
              </w:rPr>
              <w:t>Release Notes</w:t>
            </w:r>
          </w:p>
        </w:tc>
      </w:tr>
      <w:tr w:rsidR="00736B12" w:rsidRPr="00453F47" w14:paraId="3DA45D06" w14:textId="77777777" w:rsidTr="002C1651">
        <w:tc>
          <w:tcPr>
            <w:tcW w:w="2564" w:type="dxa"/>
          </w:tcPr>
          <w:p w14:paraId="6C07A288" w14:textId="77777777" w:rsidR="00736B12" w:rsidRPr="00860D1E" w:rsidRDefault="00ED44A0" w:rsidP="002C1651">
            <w:r>
              <w:t>1.0</w:t>
            </w:r>
          </w:p>
        </w:tc>
        <w:tc>
          <w:tcPr>
            <w:tcW w:w="7444" w:type="dxa"/>
          </w:tcPr>
          <w:p w14:paraId="7BF33E27" w14:textId="77777777" w:rsidR="00736B12" w:rsidRPr="00860D1E" w:rsidRDefault="00ED44A0" w:rsidP="002C1651">
            <w:r>
              <w:t>Initial Release</w:t>
            </w:r>
            <w:r w:rsidR="00062131">
              <w:t>, combining logic from previous iterations of Pump and VFD controls</w:t>
            </w:r>
          </w:p>
        </w:tc>
      </w:tr>
    </w:tbl>
    <w:p w14:paraId="65917696" w14:textId="77777777" w:rsidR="00736B12" w:rsidRDefault="00736B12">
      <w:pPr>
        <w:rPr>
          <w:b/>
        </w:rPr>
      </w:pPr>
    </w:p>
    <w:p w14:paraId="187F364E" w14:textId="299E4480" w:rsidR="00736B12" w:rsidRDefault="00736B12">
      <w:r>
        <w:rPr>
          <w:b/>
        </w:rPr>
        <w:t>Description</w:t>
      </w:r>
      <w:r w:rsidR="00ED44A0">
        <w:t xml:space="preserve">: This UDT is used for implementation of </w:t>
      </w:r>
      <w:r w:rsidR="00062131">
        <w:t>motor control and status</w:t>
      </w:r>
      <w:r w:rsidR="0068537C">
        <w:t>.</w:t>
      </w:r>
      <w:r w:rsidR="00062131">
        <w:t xml:space="preserve">  </w:t>
      </w:r>
      <w:r w:rsidR="00A677E4">
        <w:t>Main uses for this AOI will be for pumps, whether controlled by a fixed speed starter or Variable Frequency Drive (VFD</w:t>
      </w:r>
      <w:ins w:id="0" w:author="NLS" w:date="2020-08-24T15:13:00Z">
        <w:r w:rsidR="00A677E4">
          <w:t>)</w:t>
        </w:r>
      </w:ins>
      <w:ins w:id="1" w:author="Steve Cauduro" w:date="2020-03-18T14:05:00Z">
        <w:r w:rsidR="005F4DA4">
          <w:t>.</w:t>
        </w:r>
      </w:ins>
      <w:del w:id="2" w:author="Steve Cauduro" w:date="2020-03-18T14:05:00Z">
        <w:r w:rsidR="00A677E4" w:rsidDel="005F4DA4">
          <w:delText>,</w:delText>
        </w:r>
      </w:del>
      <w:del w:id="3" w:author="NLS" w:date="2020-08-24T15:13:00Z">
        <w:r w:rsidR="00A677E4">
          <w:delText>),</w:delText>
        </w:r>
      </w:del>
      <w:r w:rsidR="00A677E4">
        <w:t xml:space="preserve"> </w:t>
      </w:r>
      <w:del w:id="4" w:author="Steve Cauduro" w:date="2020-03-18T14:05:00Z">
        <w:r w:rsidR="00A677E4">
          <w:delText xml:space="preserve">but </w:delText>
        </w:r>
        <w:r w:rsidR="00A677E4" w:rsidDel="005F4DA4">
          <w:delText>t</w:delText>
        </w:r>
      </w:del>
      <w:ins w:id="5" w:author="Steve Cauduro" w:date="2020-03-18T14:05:00Z">
        <w:r w:rsidR="005F4DA4">
          <w:t>T</w:t>
        </w:r>
      </w:ins>
      <w:ins w:id="6" w:author="NLS" w:date="2020-08-24T15:13:00Z">
        <w:r w:rsidR="00A677E4">
          <w:t>he</w:t>
        </w:r>
      </w:ins>
      <w:del w:id="7" w:author="NLS" w:date="2020-08-24T15:13:00Z">
        <w:r w:rsidR="00A677E4">
          <w:delText>the</w:delText>
        </w:r>
      </w:del>
      <w:r w:rsidR="00A677E4">
        <w:t xml:space="preserve"> AOI is</w:t>
      </w:r>
      <w:ins w:id="8" w:author="NLS" w:date="2020-08-24T15:13:00Z">
        <w:r w:rsidR="00A677E4">
          <w:t xml:space="preserve"> </w:t>
        </w:r>
      </w:ins>
      <w:ins w:id="9" w:author="Steve Cauduro" w:date="2020-03-18T14:05:00Z">
        <w:r w:rsidR="005F4DA4">
          <w:t>also</w:t>
        </w:r>
        <w:r w:rsidR="00A677E4">
          <w:t xml:space="preserve"> </w:t>
        </w:r>
      </w:ins>
      <w:r w:rsidR="00A677E4">
        <w:t>compatible with any other device intended to run continuously when commanded to do so.</w:t>
      </w:r>
    </w:p>
    <w:p w14:paraId="635311B2" w14:textId="77777777" w:rsidR="00736B12" w:rsidRDefault="00736B12">
      <w:r>
        <w:rPr>
          <w:b/>
        </w:rPr>
        <w:t>Naming Convention</w:t>
      </w:r>
      <w:r w:rsidR="00ED44A0">
        <w:t xml:space="preserve">: Tags using this UDT should be named using the first four fragments as defined in the tagging standard.  </w:t>
      </w:r>
      <w:r w:rsidR="00A677E4">
        <w:t>Fragment 4 will generally be DM1 for fixed speed motors and VF1 for VFDs.</w:t>
      </w:r>
    </w:p>
    <w:p w14:paraId="04DABED2" w14:textId="77777777" w:rsidR="00736B12" w:rsidRDefault="00736B12" w:rsidP="00736B12">
      <w:pPr>
        <w:rPr>
          <w:b/>
        </w:rPr>
      </w:pPr>
      <w:r>
        <w:rPr>
          <w:b/>
        </w:rPr>
        <w:t>UDT Members</w:t>
      </w:r>
    </w:p>
    <w:tbl>
      <w:tblPr>
        <w:tblStyle w:val="TableGrid"/>
        <w:tblW w:w="10458" w:type="dxa"/>
        <w:tblLook w:val="04A0" w:firstRow="1" w:lastRow="0" w:firstColumn="1" w:lastColumn="0" w:noHBand="0" w:noVBand="1"/>
      </w:tblPr>
      <w:tblGrid>
        <w:gridCol w:w="2564"/>
        <w:gridCol w:w="2651"/>
        <w:gridCol w:w="2395"/>
        <w:gridCol w:w="2848"/>
      </w:tblGrid>
      <w:tr w:rsidR="00736B12" w14:paraId="6EA6564D" w14:textId="77777777" w:rsidTr="003178D3">
        <w:trPr>
          <w:tblHeader/>
        </w:trPr>
        <w:tc>
          <w:tcPr>
            <w:tcW w:w="2564" w:type="dxa"/>
          </w:tcPr>
          <w:p w14:paraId="56D73A01" w14:textId="77777777" w:rsidR="00736B12" w:rsidRPr="00453F47" w:rsidRDefault="00736B12" w:rsidP="002C1651">
            <w:pPr>
              <w:rPr>
                <w:b/>
              </w:rPr>
            </w:pPr>
            <w:r w:rsidRPr="00453F47">
              <w:rPr>
                <w:b/>
              </w:rPr>
              <w:t>UDT Member</w:t>
            </w:r>
          </w:p>
        </w:tc>
        <w:tc>
          <w:tcPr>
            <w:tcW w:w="2651" w:type="dxa"/>
          </w:tcPr>
          <w:p w14:paraId="19D92FA7" w14:textId="77777777" w:rsidR="00736B12" w:rsidRPr="00453F47" w:rsidRDefault="00736B12" w:rsidP="002C1651">
            <w:pPr>
              <w:rPr>
                <w:b/>
              </w:rPr>
            </w:pPr>
            <w:r w:rsidRPr="00453F47">
              <w:rPr>
                <w:b/>
              </w:rPr>
              <w:t>Datatype</w:t>
            </w:r>
          </w:p>
        </w:tc>
        <w:tc>
          <w:tcPr>
            <w:tcW w:w="2395" w:type="dxa"/>
          </w:tcPr>
          <w:p w14:paraId="3C05D3BD" w14:textId="77777777" w:rsidR="00736B12" w:rsidRPr="00453F47" w:rsidRDefault="00736B12" w:rsidP="002C1651">
            <w:pPr>
              <w:rPr>
                <w:b/>
              </w:rPr>
            </w:pPr>
            <w:r w:rsidRPr="00453F47">
              <w:rPr>
                <w:b/>
              </w:rPr>
              <w:t>Description</w:t>
            </w:r>
          </w:p>
        </w:tc>
        <w:tc>
          <w:tcPr>
            <w:tcW w:w="2848" w:type="dxa"/>
          </w:tcPr>
          <w:p w14:paraId="4698CABC" w14:textId="77777777" w:rsidR="00736B12" w:rsidRPr="00453F47" w:rsidRDefault="00736B12" w:rsidP="002C1651">
            <w:pPr>
              <w:rPr>
                <w:b/>
              </w:rPr>
            </w:pPr>
            <w:r>
              <w:rPr>
                <w:b/>
              </w:rPr>
              <w:t>Usage</w:t>
            </w:r>
          </w:p>
        </w:tc>
      </w:tr>
      <w:tr w:rsidR="00736B12" w14:paraId="4BE5276F" w14:textId="77777777" w:rsidTr="003178D3">
        <w:tc>
          <w:tcPr>
            <w:tcW w:w="2564" w:type="dxa"/>
          </w:tcPr>
          <w:p w14:paraId="7E49B72A" w14:textId="77777777" w:rsidR="00736B12" w:rsidRPr="00736B12" w:rsidRDefault="00736B12" w:rsidP="002C1651">
            <w:r w:rsidRPr="00736B12">
              <w:t>ADDON</w:t>
            </w:r>
          </w:p>
        </w:tc>
        <w:tc>
          <w:tcPr>
            <w:tcW w:w="2651" w:type="dxa"/>
          </w:tcPr>
          <w:p w14:paraId="6D04B560" w14:textId="77777777" w:rsidR="00736B12" w:rsidRPr="00736B12" w:rsidRDefault="0068537C" w:rsidP="002C1651">
            <w:r>
              <w:t>GEN</w:t>
            </w:r>
            <w:r w:rsidR="003178D3">
              <w:t>_V1</w:t>
            </w:r>
          </w:p>
        </w:tc>
        <w:tc>
          <w:tcPr>
            <w:tcW w:w="2395" w:type="dxa"/>
          </w:tcPr>
          <w:p w14:paraId="68AF0C19" w14:textId="77777777" w:rsidR="00736B12" w:rsidRPr="00736B12" w:rsidRDefault="0068537C" w:rsidP="002C1651">
            <w:r>
              <w:t>Generator</w:t>
            </w:r>
            <w:r w:rsidR="003178D3">
              <w:t xml:space="preserve"> state evaluation AOI</w:t>
            </w:r>
          </w:p>
        </w:tc>
        <w:tc>
          <w:tcPr>
            <w:tcW w:w="2848" w:type="dxa"/>
          </w:tcPr>
          <w:p w14:paraId="1E700E66" w14:textId="77777777" w:rsidR="00736B12" w:rsidRPr="00736B12" w:rsidRDefault="003178D3" w:rsidP="002C1651">
            <w:r>
              <w:t>Within the Device Program of the PLC</w:t>
            </w:r>
          </w:p>
        </w:tc>
      </w:tr>
      <w:tr w:rsidR="00A677E4" w14:paraId="61ECE7CE" w14:textId="77777777" w:rsidTr="002C1651">
        <w:tc>
          <w:tcPr>
            <w:tcW w:w="2564" w:type="dxa"/>
          </w:tcPr>
          <w:p w14:paraId="3126B8FF" w14:textId="77777777" w:rsidR="00A677E4" w:rsidRDefault="00A677E4" w:rsidP="002C1651">
            <w:r>
              <w:t>SCALE_CV</w:t>
            </w:r>
          </w:p>
        </w:tc>
        <w:tc>
          <w:tcPr>
            <w:tcW w:w="2651" w:type="dxa"/>
          </w:tcPr>
          <w:p w14:paraId="3593E927" w14:textId="77777777" w:rsidR="00A677E4" w:rsidRDefault="00A677E4" w:rsidP="00B72291">
            <w:r>
              <w:t>SCALE_FBD_</w:t>
            </w:r>
            <w:r w:rsidR="00B72291">
              <w:t>v2</w:t>
            </w:r>
          </w:p>
        </w:tc>
        <w:tc>
          <w:tcPr>
            <w:tcW w:w="2395" w:type="dxa"/>
          </w:tcPr>
          <w:p w14:paraId="066440D5" w14:textId="77777777" w:rsidR="00A677E4" w:rsidRDefault="00A677E4" w:rsidP="002C1651">
            <w:r>
              <w:t>Output Scaling Block for Speed Command</w:t>
            </w:r>
          </w:p>
        </w:tc>
        <w:tc>
          <w:tcPr>
            <w:tcW w:w="2848" w:type="dxa"/>
          </w:tcPr>
          <w:p w14:paraId="4F17DFAE" w14:textId="77777777" w:rsidR="00A677E4" w:rsidRDefault="00A677E4" w:rsidP="00A677E4">
            <w:r>
              <w:t>Use in AO routine to scale engineering speed output to 4-20 mA signal</w:t>
            </w:r>
          </w:p>
        </w:tc>
      </w:tr>
      <w:tr w:rsidR="00A677E4" w14:paraId="5FE4FD54" w14:textId="77777777" w:rsidTr="002C1651">
        <w:tc>
          <w:tcPr>
            <w:tcW w:w="2564" w:type="dxa"/>
          </w:tcPr>
          <w:p w14:paraId="5885C29F" w14:textId="77777777" w:rsidR="00A677E4" w:rsidRDefault="00A677E4" w:rsidP="002C1651">
            <w:r>
              <w:t>SCALE_SK</w:t>
            </w:r>
          </w:p>
        </w:tc>
        <w:tc>
          <w:tcPr>
            <w:tcW w:w="2651" w:type="dxa"/>
          </w:tcPr>
          <w:p w14:paraId="1E88201C" w14:textId="77777777" w:rsidR="00A677E4" w:rsidRDefault="00A677E4" w:rsidP="00B72291">
            <w:r>
              <w:t>SCALE_FBD_</w:t>
            </w:r>
            <w:r w:rsidR="00B72291">
              <w:t>v2</w:t>
            </w:r>
          </w:p>
        </w:tc>
        <w:tc>
          <w:tcPr>
            <w:tcW w:w="2395" w:type="dxa"/>
          </w:tcPr>
          <w:p w14:paraId="67449D8C" w14:textId="77777777" w:rsidR="00A677E4" w:rsidRDefault="00A677E4" w:rsidP="00A677E4">
            <w:r>
              <w:t>Output Scaling Block for Stroke Command</w:t>
            </w:r>
          </w:p>
        </w:tc>
        <w:tc>
          <w:tcPr>
            <w:tcW w:w="2848" w:type="dxa"/>
          </w:tcPr>
          <w:p w14:paraId="4E5CF9B9" w14:textId="77777777" w:rsidR="00A677E4" w:rsidRDefault="00A677E4" w:rsidP="00A677E4">
            <w:r>
              <w:t>Use in AO routine to scale engineering stroke output to 4-20 mA signal</w:t>
            </w:r>
          </w:p>
        </w:tc>
      </w:tr>
      <w:tr w:rsidR="00A677E4" w14:paraId="45E2AC6D" w14:textId="77777777" w:rsidTr="002C1651">
        <w:tc>
          <w:tcPr>
            <w:tcW w:w="2564" w:type="dxa"/>
          </w:tcPr>
          <w:p w14:paraId="6ED77886" w14:textId="77777777" w:rsidR="00A677E4" w:rsidRDefault="00A677E4" w:rsidP="002C1651">
            <w:r>
              <w:t>DI_AA</w:t>
            </w:r>
          </w:p>
        </w:tc>
        <w:tc>
          <w:tcPr>
            <w:tcW w:w="2651" w:type="dxa"/>
          </w:tcPr>
          <w:p w14:paraId="5B3793EE" w14:textId="77777777" w:rsidR="00A677E4" w:rsidRDefault="00A677E4" w:rsidP="002C1651">
            <w:r>
              <w:t>BOOL</w:t>
            </w:r>
          </w:p>
        </w:tc>
        <w:tc>
          <w:tcPr>
            <w:tcW w:w="2395" w:type="dxa"/>
          </w:tcPr>
          <w:p w14:paraId="7E32F6FC" w14:textId="77777777" w:rsidR="00A677E4" w:rsidRDefault="00A677E4" w:rsidP="002C1651">
            <w:r>
              <w:t>Plant Auto Mode</w:t>
            </w:r>
          </w:p>
        </w:tc>
        <w:tc>
          <w:tcPr>
            <w:tcW w:w="2848" w:type="dxa"/>
          </w:tcPr>
          <w:p w14:paraId="043A2679" w14:textId="77777777" w:rsidR="00A677E4" w:rsidRDefault="00A677E4" w:rsidP="00A677E4">
            <w:r>
              <w:t>Used on HMI</w:t>
            </w:r>
          </w:p>
        </w:tc>
      </w:tr>
      <w:tr w:rsidR="00A677E4" w14:paraId="3494238A" w14:textId="77777777" w:rsidTr="003178D3">
        <w:tc>
          <w:tcPr>
            <w:tcW w:w="2564" w:type="dxa"/>
          </w:tcPr>
          <w:p w14:paraId="23FD9B7B" w14:textId="77777777" w:rsidR="00A677E4" w:rsidRPr="00736B12" w:rsidRDefault="00A677E4" w:rsidP="00A677E4">
            <w:r>
              <w:t>DI_AS</w:t>
            </w:r>
          </w:p>
        </w:tc>
        <w:tc>
          <w:tcPr>
            <w:tcW w:w="2651" w:type="dxa"/>
          </w:tcPr>
          <w:p w14:paraId="534274E8" w14:textId="77777777" w:rsidR="00A677E4" w:rsidRPr="00736B12" w:rsidRDefault="00A677E4" w:rsidP="002C1651">
            <w:r>
              <w:t>BOOL</w:t>
            </w:r>
          </w:p>
        </w:tc>
        <w:tc>
          <w:tcPr>
            <w:tcW w:w="2395" w:type="dxa"/>
          </w:tcPr>
          <w:p w14:paraId="378BBD1A" w14:textId="77777777" w:rsidR="00A677E4" w:rsidRDefault="00A677E4" w:rsidP="002C1651">
            <w:r>
              <w:t>Plant Auto Mode Stroke</w:t>
            </w:r>
          </w:p>
        </w:tc>
        <w:tc>
          <w:tcPr>
            <w:tcW w:w="2848" w:type="dxa"/>
          </w:tcPr>
          <w:p w14:paraId="06E2599A" w14:textId="77777777" w:rsidR="00A677E4" w:rsidRDefault="00A677E4" w:rsidP="002C1651">
            <w:r>
              <w:t>Used on HMI</w:t>
            </w:r>
          </w:p>
        </w:tc>
      </w:tr>
      <w:tr w:rsidR="00A677E4" w14:paraId="6AB46919" w14:textId="77777777" w:rsidTr="002C1651">
        <w:tc>
          <w:tcPr>
            <w:tcW w:w="2564" w:type="dxa"/>
          </w:tcPr>
          <w:p w14:paraId="3224409F" w14:textId="77777777" w:rsidR="00A677E4" w:rsidRDefault="00A677E4" w:rsidP="00A677E4">
            <w:r>
              <w:t>DI_PM</w:t>
            </w:r>
          </w:p>
        </w:tc>
        <w:tc>
          <w:tcPr>
            <w:tcW w:w="2651" w:type="dxa"/>
          </w:tcPr>
          <w:p w14:paraId="33CFE549" w14:textId="77777777" w:rsidR="00A677E4" w:rsidRDefault="00A677E4" w:rsidP="002C1651">
            <w:r>
              <w:t>BOOL</w:t>
            </w:r>
          </w:p>
        </w:tc>
        <w:tc>
          <w:tcPr>
            <w:tcW w:w="2395" w:type="dxa"/>
          </w:tcPr>
          <w:p w14:paraId="499BECF9" w14:textId="77777777" w:rsidR="00A677E4" w:rsidRDefault="00A677E4" w:rsidP="002C1651">
            <w:r>
              <w:t>Plant Manual Mode</w:t>
            </w:r>
          </w:p>
        </w:tc>
        <w:tc>
          <w:tcPr>
            <w:tcW w:w="2848" w:type="dxa"/>
          </w:tcPr>
          <w:p w14:paraId="7DDEE2EC" w14:textId="77777777" w:rsidR="00A677E4" w:rsidRDefault="00A677E4" w:rsidP="002C1651">
            <w:r>
              <w:t>Used on HMI</w:t>
            </w:r>
          </w:p>
        </w:tc>
      </w:tr>
      <w:tr w:rsidR="00A677E4" w14:paraId="2B2C5616" w14:textId="77777777" w:rsidTr="002C1651">
        <w:tc>
          <w:tcPr>
            <w:tcW w:w="2564" w:type="dxa"/>
          </w:tcPr>
          <w:p w14:paraId="2630DD8B" w14:textId="77777777" w:rsidR="00A677E4" w:rsidRDefault="00A677E4" w:rsidP="002C1651">
            <w:r>
              <w:t>DI_MS</w:t>
            </w:r>
          </w:p>
        </w:tc>
        <w:tc>
          <w:tcPr>
            <w:tcW w:w="2651" w:type="dxa"/>
          </w:tcPr>
          <w:p w14:paraId="3BAFE1D5" w14:textId="77777777" w:rsidR="00A677E4" w:rsidRDefault="00A677E4" w:rsidP="002C1651">
            <w:r>
              <w:t>BOOL</w:t>
            </w:r>
          </w:p>
        </w:tc>
        <w:tc>
          <w:tcPr>
            <w:tcW w:w="2395" w:type="dxa"/>
          </w:tcPr>
          <w:p w14:paraId="65777507" w14:textId="77777777" w:rsidR="00A677E4" w:rsidRDefault="00A677E4" w:rsidP="002C1651">
            <w:r>
              <w:t>Plant Manual Stroke</w:t>
            </w:r>
          </w:p>
        </w:tc>
        <w:tc>
          <w:tcPr>
            <w:tcW w:w="2848" w:type="dxa"/>
          </w:tcPr>
          <w:p w14:paraId="32D186C7" w14:textId="77777777" w:rsidR="00A677E4" w:rsidRDefault="00A677E4" w:rsidP="002C1651">
            <w:r>
              <w:t>Used on HMI</w:t>
            </w:r>
          </w:p>
        </w:tc>
      </w:tr>
      <w:tr w:rsidR="00A677E4" w14:paraId="0726418A" w14:textId="77777777" w:rsidTr="003178D3">
        <w:tc>
          <w:tcPr>
            <w:tcW w:w="2564" w:type="dxa"/>
          </w:tcPr>
          <w:p w14:paraId="5EEF6301" w14:textId="77777777" w:rsidR="00A677E4" w:rsidRDefault="00A677E4" w:rsidP="0068537C">
            <w:r>
              <w:t>DI_AD</w:t>
            </w:r>
          </w:p>
        </w:tc>
        <w:tc>
          <w:tcPr>
            <w:tcW w:w="2651" w:type="dxa"/>
          </w:tcPr>
          <w:p w14:paraId="20B6157A" w14:textId="77777777" w:rsidR="00A677E4" w:rsidRDefault="00A677E4" w:rsidP="002C1651">
            <w:r>
              <w:t>BOOL</w:t>
            </w:r>
          </w:p>
        </w:tc>
        <w:tc>
          <w:tcPr>
            <w:tcW w:w="2395" w:type="dxa"/>
          </w:tcPr>
          <w:p w14:paraId="0462A352" w14:textId="77777777" w:rsidR="00A677E4" w:rsidRDefault="00A677E4" w:rsidP="0068537C">
            <w:r>
              <w:t>At least One Alarm Disabled</w:t>
            </w:r>
          </w:p>
        </w:tc>
        <w:tc>
          <w:tcPr>
            <w:tcW w:w="2848" w:type="dxa"/>
          </w:tcPr>
          <w:p w14:paraId="57202487" w14:textId="77777777" w:rsidR="00A677E4" w:rsidRDefault="00A677E4" w:rsidP="002C1651">
            <w:r>
              <w:t>Used on HMI</w:t>
            </w:r>
          </w:p>
        </w:tc>
      </w:tr>
      <w:tr w:rsidR="00A677E4" w14:paraId="38BDC273" w14:textId="77777777" w:rsidTr="003178D3">
        <w:tc>
          <w:tcPr>
            <w:tcW w:w="2564" w:type="dxa"/>
          </w:tcPr>
          <w:p w14:paraId="61ACED39" w14:textId="77777777" w:rsidR="00A677E4" w:rsidRDefault="00A677E4" w:rsidP="002C1651">
            <w:r>
              <w:t>DA_SF</w:t>
            </w:r>
          </w:p>
        </w:tc>
        <w:tc>
          <w:tcPr>
            <w:tcW w:w="2651" w:type="dxa"/>
          </w:tcPr>
          <w:p w14:paraId="42159659" w14:textId="77777777" w:rsidR="00A677E4" w:rsidRDefault="00A677E4" w:rsidP="002C1651">
            <w:r>
              <w:t>BOOL</w:t>
            </w:r>
          </w:p>
        </w:tc>
        <w:tc>
          <w:tcPr>
            <w:tcW w:w="2395" w:type="dxa"/>
          </w:tcPr>
          <w:p w14:paraId="5135AAB9" w14:textId="77777777" w:rsidR="00A677E4" w:rsidRDefault="00A677E4" w:rsidP="00A677E4">
            <w:r>
              <w:t>Fail to Start Alarm</w:t>
            </w:r>
          </w:p>
        </w:tc>
        <w:tc>
          <w:tcPr>
            <w:tcW w:w="2848" w:type="dxa"/>
          </w:tcPr>
          <w:p w14:paraId="12E3659C" w14:textId="77777777" w:rsidR="00A677E4" w:rsidRDefault="00A677E4" w:rsidP="002C1651">
            <w:r>
              <w:t>Used on HMI</w:t>
            </w:r>
          </w:p>
        </w:tc>
      </w:tr>
      <w:tr w:rsidR="00A677E4" w14:paraId="3945F88E" w14:textId="77777777" w:rsidTr="003178D3">
        <w:tc>
          <w:tcPr>
            <w:tcW w:w="2564" w:type="dxa"/>
          </w:tcPr>
          <w:p w14:paraId="62D99921" w14:textId="77777777" w:rsidR="00A677E4" w:rsidRDefault="00A677E4" w:rsidP="002C1651">
            <w:r>
              <w:t>DA_XF</w:t>
            </w:r>
          </w:p>
        </w:tc>
        <w:tc>
          <w:tcPr>
            <w:tcW w:w="2651" w:type="dxa"/>
          </w:tcPr>
          <w:p w14:paraId="50D481A5" w14:textId="77777777" w:rsidR="00A677E4" w:rsidRDefault="00A677E4" w:rsidP="002C1651">
            <w:r>
              <w:t>BOOL</w:t>
            </w:r>
          </w:p>
        </w:tc>
        <w:tc>
          <w:tcPr>
            <w:tcW w:w="2395" w:type="dxa"/>
          </w:tcPr>
          <w:p w14:paraId="037E7E0C" w14:textId="77777777" w:rsidR="00A677E4" w:rsidRDefault="00A677E4" w:rsidP="002C1651">
            <w:r>
              <w:t>Fail to Stop Alarm</w:t>
            </w:r>
          </w:p>
        </w:tc>
        <w:tc>
          <w:tcPr>
            <w:tcW w:w="2848" w:type="dxa"/>
          </w:tcPr>
          <w:p w14:paraId="26B64370" w14:textId="77777777" w:rsidR="00A677E4" w:rsidRDefault="00A677E4" w:rsidP="002C1651">
            <w:r>
              <w:t>Used on HMI</w:t>
            </w:r>
          </w:p>
        </w:tc>
      </w:tr>
      <w:tr w:rsidR="00A677E4" w14:paraId="79F3B559" w14:textId="77777777" w:rsidTr="003178D3">
        <w:tc>
          <w:tcPr>
            <w:tcW w:w="2564" w:type="dxa"/>
          </w:tcPr>
          <w:p w14:paraId="4C5D2365" w14:textId="77777777" w:rsidR="00A677E4" w:rsidRDefault="00A677E4" w:rsidP="002C1651">
            <w:r>
              <w:t>DA_SU</w:t>
            </w:r>
          </w:p>
        </w:tc>
        <w:tc>
          <w:tcPr>
            <w:tcW w:w="2651" w:type="dxa"/>
          </w:tcPr>
          <w:p w14:paraId="2C23C24B" w14:textId="77777777" w:rsidR="00A677E4" w:rsidRDefault="00A677E4" w:rsidP="002C1651">
            <w:r>
              <w:t>BOOL</w:t>
            </w:r>
          </w:p>
        </w:tc>
        <w:tc>
          <w:tcPr>
            <w:tcW w:w="2395" w:type="dxa"/>
          </w:tcPr>
          <w:p w14:paraId="72E18099" w14:textId="77777777" w:rsidR="00A677E4" w:rsidRDefault="00A677E4" w:rsidP="002C1651">
            <w:r>
              <w:t xml:space="preserve">Uncommanded Start </w:t>
            </w:r>
            <w:r>
              <w:lastRenderedPageBreak/>
              <w:t>Alarm</w:t>
            </w:r>
          </w:p>
        </w:tc>
        <w:tc>
          <w:tcPr>
            <w:tcW w:w="2848" w:type="dxa"/>
          </w:tcPr>
          <w:p w14:paraId="500F671D" w14:textId="77777777" w:rsidR="00A677E4" w:rsidRDefault="00A677E4" w:rsidP="002C1651">
            <w:r>
              <w:lastRenderedPageBreak/>
              <w:t>Used on HMI</w:t>
            </w:r>
          </w:p>
        </w:tc>
      </w:tr>
      <w:tr w:rsidR="00A677E4" w14:paraId="0923695A" w14:textId="77777777" w:rsidTr="003178D3">
        <w:tc>
          <w:tcPr>
            <w:tcW w:w="2564" w:type="dxa"/>
          </w:tcPr>
          <w:p w14:paraId="1581142A" w14:textId="77777777" w:rsidR="00A677E4" w:rsidRDefault="00A677E4" w:rsidP="003178D3">
            <w:r>
              <w:t>DA_XU</w:t>
            </w:r>
          </w:p>
        </w:tc>
        <w:tc>
          <w:tcPr>
            <w:tcW w:w="2651" w:type="dxa"/>
          </w:tcPr>
          <w:p w14:paraId="13EF5A6A" w14:textId="77777777" w:rsidR="00A677E4" w:rsidRDefault="00A677E4" w:rsidP="002C1651">
            <w:r>
              <w:t>BOOL</w:t>
            </w:r>
          </w:p>
        </w:tc>
        <w:tc>
          <w:tcPr>
            <w:tcW w:w="2395" w:type="dxa"/>
          </w:tcPr>
          <w:p w14:paraId="606C4F1A" w14:textId="77777777" w:rsidR="00A677E4" w:rsidRDefault="00A677E4" w:rsidP="002C1651">
            <w:r>
              <w:t>Uncommanded Stop Alarm</w:t>
            </w:r>
          </w:p>
        </w:tc>
        <w:tc>
          <w:tcPr>
            <w:tcW w:w="2848" w:type="dxa"/>
          </w:tcPr>
          <w:p w14:paraId="362373EF" w14:textId="77777777" w:rsidR="00A677E4" w:rsidRDefault="00A677E4" w:rsidP="002C1651">
            <w:r>
              <w:t>Used on HMI</w:t>
            </w:r>
          </w:p>
        </w:tc>
      </w:tr>
      <w:tr w:rsidR="00A677E4" w14:paraId="61DCE4B7" w14:textId="77777777" w:rsidTr="003178D3">
        <w:tc>
          <w:tcPr>
            <w:tcW w:w="2564" w:type="dxa"/>
          </w:tcPr>
          <w:p w14:paraId="2E8D46C9" w14:textId="77777777" w:rsidR="00A677E4" w:rsidRDefault="00A677E4" w:rsidP="002C1651">
            <w:r>
              <w:t>PB_PM</w:t>
            </w:r>
          </w:p>
        </w:tc>
        <w:tc>
          <w:tcPr>
            <w:tcW w:w="2651" w:type="dxa"/>
          </w:tcPr>
          <w:p w14:paraId="7CE1637C" w14:textId="77777777" w:rsidR="00A677E4" w:rsidRDefault="00A677E4" w:rsidP="002C1651">
            <w:r>
              <w:t>BOOL</w:t>
            </w:r>
          </w:p>
        </w:tc>
        <w:tc>
          <w:tcPr>
            <w:tcW w:w="2395" w:type="dxa"/>
          </w:tcPr>
          <w:p w14:paraId="6DB27D69" w14:textId="77777777" w:rsidR="00A677E4" w:rsidRDefault="00A677E4" w:rsidP="0068537C">
            <w:r>
              <w:t>Plant Manual Mode Request</w:t>
            </w:r>
          </w:p>
        </w:tc>
        <w:tc>
          <w:tcPr>
            <w:tcW w:w="2848" w:type="dxa"/>
          </w:tcPr>
          <w:p w14:paraId="73821E9A" w14:textId="77777777" w:rsidR="00A677E4" w:rsidRDefault="00A677E4" w:rsidP="002C1651">
            <w:r>
              <w:t>Used on HMI</w:t>
            </w:r>
          </w:p>
        </w:tc>
      </w:tr>
      <w:tr w:rsidR="00A677E4" w14:paraId="0EDC6A2F" w14:textId="77777777" w:rsidTr="003178D3">
        <w:tc>
          <w:tcPr>
            <w:tcW w:w="2564" w:type="dxa"/>
          </w:tcPr>
          <w:p w14:paraId="723F3A89" w14:textId="77777777" w:rsidR="00A677E4" w:rsidRDefault="00A677E4" w:rsidP="003178D3">
            <w:r>
              <w:t>PB_MS</w:t>
            </w:r>
          </w:p>
        </w:tc>
        <w:tc>
          <w:tcPr>
            <w:tcW w:w="2651" w:type="dxa"/>
          </w:tcPr>
          <w:p w14:paraId="7EB595D9" w14:textId="77777777" w:rsidR="00A677E4" w:rsidRDefault="00A677E4" w:rsidP="002C1651">
            <w:r>
              <w:t>BOOL</w:t>
            </w:r>
          </w:p>
        </w:tc>
        <w:tc>
          <w:tcPr>
            <w:tcW w:w="2395" w:type="dxa"/>
          </w:tcPr>
          <w:p w14:paraId="17429E3F" w14:textId="77777777" w:rsidR="00A677E4" w:rsidRDefault="00A677E4" w:rsidP="002C1651">
            <w:r>
              <w:t>Plant Manual Mode Stroke Request</w:t>
            </w:r>
          </w:p>
        </w:tc>
        <w:tc>
          <w:tcPr>
            <w:tcW w:w="2848" w:type="dxa"/>
          </w:tcPr>
          <w:p w14:paraId="71BD8677" w14:textId="77777777" w:rsidR="00A677E4" w:rsidRDefault="00A677E4" w:rsidP="002C1651">
            <w:r>
              <w:t>Used on HMI</w:t>
            </w:r>
          </w:p>
        </w:tc>
      </w:tr>
      <w:tr w:rsidR="00A677E4" w14:paraId="531CC208" w14:textId="77777777" w:rsidTr="003178D3">
        <w:tc>
          <w:tcPr>
            <w:tcW w:w="2564" w:type="dxa"/>
          </w:tcPr>
          <w:p w14:paraId="38E256BB" w14:textId="77777777" w:rsidR="00A677E4" w:rsidRDefault="00A677E4" w:rsidP="00A677E4">
            <w:r>
              <w:t>PB_PT</w:t>
            </w:r>
          </w:p>
        </w:tc>
        <w:tc>
          <w:tcPr>
            <w:tcW w:w="2651" w:type="dxa"/>
          </w:tcPr>
          <w:p w14:paraId="5E260C9D" w14:textId="77777777" w:rsidR="00A677E4" w:rsidRDefault="00A677E4" w:rsidP="002C1651">
            <w:r>
              <w:t>BOOL</w:t>
            </w:r>
          </w:p>
        </w:tc>
        <w:tc>
          <w:tcPr>
            <w:tcW w:w="2395" w:type="dxa"/>
          </w:tcPr>
          <w:p w14:paraId="74BEC437" w14:textId="77777777" w:rsidR="00A677E4" w:rsidRDefault="00A677E4" w:rsidP="002C1651">
            <w:r>
              <w:t>Manual Mode Start Request</w:t>
            </w:r>
          </w:p>
        </w:tc>
        <w:tc>
          <w:tcPr>
            <w:tcW w:w="2848" w:type="dxa"/>
          </w:tcPr>
          <w:p w14:paraId="557A625F" w14:textId="77777777" w:rsidR="00A677E4" w:rsidRDefault="00A677E4" w:rsidP="002C1651">
            <w:r>
              <w:t>Used on HMI</w:t>
            </w:r>
          </w:p>
        </w:tc>
      </w:tr>
      <w:tr w:rsidR="000407ED" w14:paraId="55DEFE52" w14:textId="77777777" w:rsidTr="003178D3">
        <w:tc>
          <w:tcPr>
            <w:tcW w:w="2564" w:type="dxa"/>
          </w:tcPr>
          <w:p w14:paraId="114C9FD9" w14:textId="77777777" w:rsidR="000407ED" w:rsidRDefault="000407ED" w:rsidP="00A677E4">
            <w:r>
              <w:t>PB_PP</w:t>
            </w:r>
          </w:p>
        </w:tc>
        <w:tc>
          <w:tcPr>
            <w:tcW w:w="2651" w:type="dxa"/>
          </w:tcPr>
          <w:p w14:paraId="439D13BC" w14:textId="77777777" w:rsidR="000407ED" w:rsidRDefault="000407ED" w:rsidP="002C1651">
            <w:r>
              <w:t>BOOL</w:t>
            </w:r>
          </w:p>
        </w:tc>
        <w:tc>
          <w:tcPr>
            <w:tcW w:w="2395" w:type="dxa"/>
          </w:tcPr>
          <w:p w14:paraId="7C0AED35" w14:textId="77777777" w:rsidR="000407ED" w:rsidRDefault="000407ED" w:rsidP="003178D3">
            <w:r>
              <w:t>Manual Mode Stop Request</w:t>
            </w:r>
          </w:p>
        </w:tc>
        <w:tc>
          <w:tcPr>
            <w:tcW w:w="2848" w:type="dxa"/>
          </w:tcPr>
          <w:p w14:paraId="4A3B0942" w14:textId="77777777" w:rsidR="000407ED" w:rsidRDefault="000407ED" w:rsidP="002C1651">
            <w:r>
              <w:t>Used on HMI</w:t>
            </w:r>
          </w:p>
        </w:tc>
      </w:tr>
      <w:tr w:rsidR="00A677E4" w14:paraId="25F95E1C" w14:textId="77777777" w:rsidTr="003178D3">
        <w:tc>
          <w:tcPr>
            <w:tcW w:w="2564" w:type="dxa"/>
          </w:tcPr>
          <w:p w14:paraId="66CF655B" w14:textId="77777777" w:rsidR="00A677E4" w:rsidRDefault="00A677E4" w:rsidP="00A677E4">
            <w:r>
              <w:t>PB_RT</w:t>
            </w:r>
          </w:p>
        </w:tc>
        <w:tc>
          <w:tcPr>
            <w:tcW w:w="2651" w:type="dxa"/>
          </w:tcPr>
          <w:p w14:paraId="3D703E88" w14:textId="77777777" w:rsidR="00A677E4" w:rsidRDefault="00A677E4" w:rsidP="002C1651">
            <w:r>
              <w:t>BOOL</w:t>
            </w:r>
          </w:p>
        </w:tc>
        <w:tc>
          <w:tcPr>
            <w:tcW w:w="2395" w:type="dxa"/>
          </w:tcPr>
          <w:p w14:paraId="161BC585" w14:textId="77777777" w:rsidR="00A677E4" w:rsidRDefault="00A677E4" w:rsidP="003178D3">
            <w:r>
              <w:t>Runtime and Starts Counter Reset</w:t>
            </w:r>
          </w:p>
        </w:tc>
        <w:tc>
          <w:tcPr>
            <w:tcW w:w="2848" w:type="dxa"/>
          </w:tcPr>
          <w:p w14:paraId="42753830" w14:textId="77777777" w:rsidR="00A677E4" w:rsidRDefault="00A677E4" w:rsidP="002C1651">
            <w:r>
              <w:t>Used on HMI</w:t>
            </w:r>
          </w:p>
        </w:tc>
      </w:tr>
      <w:tr w:rsidR="00A677E4" w14:paraId="27D704B2" w14:textId="77777777" w:rsidTr="003178D3">
        <w:tc>
          <w:tcPr>
            <w:tcW w:w="2564" w:type="dxa"/>
          </w:tcPr>
          <w:p w14:paraId="6A9C1563" w14:textId="77777777" w:rsidR="00A677E4" w:rsidRDefault="00A677E4" w:rsidP="003178D3">
            <w:r>
              <w:t>PB_AR</w:t>
            </w:r>
          </w:p>
        </w:tc>
        <w:tc>
          <w:tcPr>
            <w:tcW w:w="2651" w:type="dxa"/>
          </w:tcPr>
          <w:p w14:paraId="00ED602B" w14:textId="77777777" w:rsidR="00A677E4" w:rsidRDefault="00A677E4" w:rsidP="002C1651">
            <w:r>
              <w:t>BOOL</w:t>
            </w:r>
          </w:p>
        </w:tc>
        <w:tc>
          <w:tcPr>
            <w:tcW w:w="2395" w:type="dxa"/>
          </w:tcPr>
          <w:p w14:paraId="2D8F05FF" w14:textId="77777777" w:rsidR="00A677E4" w:rsidRDefault="00A677E4" w:rsidP="003178D3">
            <w:r>
              <w:t>Alarm Acknowledge/Reset</w:t>
            </w:r>
          </w:p>
        </w:tc>
        <w:tc>
          <w:tcPr>
            <w:tcW w:w="2848" w:type="dxa"/>
          </w:tcPr>
          <w:p w14:paraId="62E5E034" w14:textId="77777777" w:rsidR="00A677E4" w:rsidRDefault="00A677E4" w:rsidP="002C1651">
            <w:r>
              <w:t>Used on HMI</w:t>
            </w:r>
          </w:p>
        </w:tc>
      </w:tr>
      <w:tr w:rsidR="00A677E4" w14:paraId="26625E40" w14:textId="77777777" w:rsidTr="003178D3">
        <w:tc>
          <w:tcPr>
            <w:tcW w:w="2564" w:type="dxa"/>
          </w:tcPr>
          <w:p w14:paraId="7EDBDBB4" w14:textId="77777777" w:rsidR="00A677E4" w:rsidRDefault="00FF239C" w:rsidP="003178D3">
            <w:r>
              <w:t>PB_SM</w:t>
            </w:r>
          </w:p>
        </w:tc>
        <w:tc>
          <w:tcPr>
            <w:tcW w:w="2651" w:type="dxa"/>
          </w:tcPr>
          <w:p w14:paraId="53888DB0" w14:textId="77777777" w:rsidR="00A677E4" w:rsidRDefault="00FF239C" w:rsidP="002C1651">
            <w:r>
              <w:t>BOOL</w:t>
            </w:r>
          </w:p>
        </w:tc>
        <w:tc>
          <w:tcPr>
            <w:tcW w:w="2395" w:type="dxa"/>
          </w:tcPr>
          <w:p w14:paraId="38B0782C" w14:textId="77777777" w:rsidR="00A677E4" w:rsidRDefault="00FF239C" w:rsidP="00AB3F82">
            <w:r>
              <w:t>Alarm Simulate PB</w:t>
            </w:r>
          </w:p>
        </w:tc>
        <w:tc>
          <w:tcPr>
            <w:tcW w:w="2848" w:type="dxa"/>
          </w:tcPr>
          <w:p w14:paraId="64FF04A7" w14:textId="77777777" w:rsidR="00A677E4" w:rsidRDefault="00FF239C" w:rsidP="002C1651">
            <w:r>
              <w:t>Used on HMI</w:t>
            </w:r>
          </w:p>
        </w:tc>
      </w:tr>
      <w:tr w:rsidR="00A677E4" w14:paraId="52BDA331" w14:textId="77777777" w:rsidTr="003178D3">
        <w:tc>
          <w:tcPr>
            <w:tcW w:w="2564" w:type="dxa"/>
          </w:tcPr>
          <w:p w14:paraId="26C68017" w14:textId="77777777" w:rsidR="00A677E4" w:rsidRDefault="00FF239C" w:rsidP="003178D3">
            <w:r>
              <w:t>DO_TS</w:t>
            </w:r>
          </w:p>
        </w:tc>
        <w:tc>
          <w:tcPr>
            <w:tcW w:w="2651" w:type="dxa"/>
          </w:tcPr>
          <w:p w14:paraId="282CA6BB" w14:textId="77777777" w:rsidR="00A677E4" w:rsidRDefault="00FF239C" w:rsidP="002C1651">
            <w:r>
              <w:t>BOOL</w:t>
            </w:r>
          </w:p>
        </w:tc>
        <w:tc>
          <w:tcPr>
            <w:tcW w:w="2395" w:type="dxa"/>
          </w:tcPr>
          <w:p w14:paraId="54052C7F" w14:textId="77777777" w:rsidR="00A677E4" w:rsidRDefault="00FF239C" w:rsidP="00AB3F82">
            <w:r>
              <w:t>Motor Start Command</w:t>
            </w:r>
          </w:p>
        </w:tc>
        <w:tc>
          <w:tcPr>
            <w:tcW w:w="2848" w:type="dxa"/>
          </w:tcPr>
          <w:p w14:paraId="6588F8CC" w14:textId="77777777" w:rsidR="00A677E4" w:rsidRDefault="00FF239C" w:rsidP="002C1651">
            <w:r>
              <w:t>Map in DO_Eval to Output Card for motors with pulsed start wiring</w:t>
            </w:r>
          </w:p>
        </w:tc>
      </w:tr>
      <w:tr w:rsidR="00A677E4" w14:paraId="74728CF4" w14:textId="77777777" w:rsidTr="003178D3">
        <w:tc>
          <w:tcPr>
            <w:tcW w:w="2564" w:type="dxa"/>
          </w:tcPr>
          <w:p w14:paraId="502A7D05" w14:textId="77777777" w:rsidR="00A677E4" w:rsidRDefault="00FF239C" w:rsidP="003178D3">
            <w:r>
              <w:t>DO_PS</w:t>
            </w:r>
          </w:p>
        </w:tc>
        <w:tc>
          <w:tcPr>
            <w:tcW w:w="2651" w:type="dxa"/>
          </w:tcPr>
          <w:p w14:paraId="090B0A14" w14:textId="77777777" w:rsidR="00A677E4" w:rsidRDefault="00FF239C" w:rsidP="002C1651">
            <w:r>
              <w:t>BOOL</w:t>
            </w:r>
          </w:p>
        </w:tc>
        <w:tc>
          <w:tcPr>
            <w:tcW w:w="2395" w:type="dxa"/>
          </w:tcPr>
          <w:p w14:paraId="078E4BE7" w14:textId="77777777" w:rsidR="00A677E4" w:rsidRDefault="00FF239C" w:rsidP="00AB3F82">
            <w:r>
              <w:t>Motor Stop Command</w:t>
            </w:r>
          </w:p>
        </w:tc>
        <w:tc>
          <w:tcPr>
            <w:tcW w:w="2848" w:type="dxa"/>
          </w:tcPr>
          <w:p w14:paraId="79029DF4" w14:textId="77777777" w:rsidR="00A677E4" w:rsidRDefault="00FF239C" w:rsidP="002C1651">
            <w:r>
              <w:t>Map in DO_Eval to Output Card for motors with pulsed stop wiring</w:t>
            </w:r>
          </w:p>
        </w:tc>
      </w:tr>
      <w:tr w:rsidR="00A677E4" w14:paraId="227735A4" w14:textId="77777777" w:rsidTr="003178D3">
        <w:tc>
          <w:tcPr>
            <w:tcW w:w="2564" w:type="dxa"/>
          </w:tcPr>
          <w:p w14:paraId="69965B75" w14:textId="77777777" w:rsidR="00A677E4" w:rsidRDefault="00FF239C" w:rsidP="003178D3">
            <w:r>
              <w:t>DO_ST</w:t>
            </w:r>
          </w:p>
        </w:tc>
        <w:tc>
          <w:tcPr>
            <w:tcW w:w="2651" w:type="dxa"/>
          </w:tcPr>
          <w:p w14:paraId="483F8A38" w14:textId="77777777" w:rsidR="00A677E4" w:rsidRDefault="00FF239C" w:rsidP="002C1651">
            <w:r>
              <w:t>BOOL</w:t>
            </w:r>
          </w:p>
        </w:tc>
        <w:tc>
          <w:tcPr>
            <w:tcW w:w="2395" w:type="dxa"/>
          </w:tcPr>
          <w:p w14:paraId="48A663B4" w14:textId="77777777" w:rsidR="00A677E4" w:rsidRDefault="00FF239C" w:rsidP="00AB3F82">
            <w:r>
              <w:t>Maintained Run Status</w:t>
            </w:r>
          </w:p>
        </w:tc>
        <w:tc>
          <w:tcPr>
            <w:tcW w:w="2848" w:type="dxa"/>
          </w:tcPr>
          <w:p w14:paraId="324BD6AB" w14:textId="77777777" w:rsidR="00A677E4" w:rsidRDefault="00FF239C" w:rsidP="002C1651">
            <w:r>
              <w:t xml:space="preserve">Map in DO_Eval for motors that require a maintained signal to run </w:t>
            </w:r>
          </w:p>
        </w:tc>
      </w:tr>
      <w:tr w:rsidR="00A677E4" w14:paraId="0DA551A7" w14:textId="77777777" w:rsidTr="003178D3">
        <w:tc>
          <w:tcPr>
            <w:tcW w:w="2564" w:type="dxa"/>
          </w:tcPr>
          <w:p w14:paraId="52518E0C" w14:textId="77777777" w:rsidR="00A677E4" w:rsidRDefault="00FF239C" w:rsidP="003178D3">
            <w:r>
              <w:t>PB_SV</w:t>
            </w:r>
          </w:p>
        </w:tc>
        <w:tc>
          <w:tcPr>
            <w:tcW w:w="2651" w:type="dxa"/>
          </w:tcPr>
          <w:p w14:paraId="1DC3486A" w14:textId="77777777" w:rsidR="00A677E4" w:rsidRDefault="00FF239C" w:rsidP="002C1651">
            <w:r>
              <w:t>BOOL</w:t>
            </w:r>
          </w:p>
        </w:tc>
        <w:tc>
          <w:tcPr>
            <w:tcW w:w="2395" w:type="dxa"/>
          </w:tcPr>
          <w:p w14:paraId="67BDCD1E" w14:textId="77777777" w:rsidR="00A677E4" w:rsidRDefault="00FF239C" w:rsidP="00AB3F82">
            <w:r>
              <w:t>Simulate Pushbutton</w:t>
            </w:r>
          </w:p>
        </w:tc>
        <w:tc>
          <w:tcPr>
            <w:tcW w:w="2848" w:type="dxa"/>
          </w:tcPr>
          <w:p w14:paraId="7772E418" w14:textId="77777777" w:rsidR="00A677E4" w:rsidRDefault="00FF239C" w:rsidP="002C1651">
            <w:r>
              <w:t>Map in DO_Eval</w:t>
            </w:r>
          </w:p>
        </w:tc>
      </w:tr>
      <w:tr w:rsidR="00A677E4" w14:paraId="0520D0EB" w14:textId="77777777" w:rsidTr="003178D3">
        <w:tc>
          <w:tcPr>
            <w:tcW w:w="2564" w:type="dxa"/>
          </w:tcPr>
          <w:p w14:paraId="1A3A1A8F" w14:textId="77777777" w:rsidR="00A677E4" w:rsidRDefault="00FF239C" w:rsidP="003178D3">
            <w:r>
              <w:t>DO_SV</w:t>
            </w:r>
          </w:p>
        </w:tc>
        <w:tc>
          <w:tcPr>
            <w:tcW w:w="2651" w:type="dxa"/>
          </w:tcPr>
          <w:p w14:paraId="42199DD7" w14:textId="77777777" w:rsidR="00A677E4" w:rsidRDefault="00FF239C" w:rsidP="002C1651">
            <w:r>
              <w:t>BOOL</w:t>
            </w:r>
          </w:p>
        </w:tc>
        <w:tc>
          <w:tcPr>
            <w:tcW w:w="2395" w:type="dxa"/>
          </w:tcPr>
          <w:p w14:paraId="6BC91C4A" w14:textId="77777777" w:rsidR="00A677E4" w:rsidRDefault="00FF239C" w:rsidP="00AB3F82">
            <w:r>
              <w:t>Simulate Start Command</w:t>
            </w:r>
          </w:p>
        </w:tc>
        <w:tc>
          <w:tcPr>
            <w:tcW w:w="2848" w:type="dxa"/>
          </w:tcPr>
          <w:p w14:paraId="1D4F4543" w14:textId="77777777" w:rsidR="00A677E4" w:rsidRDefault="00FF239C" w:rsidP="002C1651">
            <w:r>
              <w:t>Map in DO_Eval</w:t>
            </w:r>
          </w:p>
        </w:tc>
      </w:tr>
      <w:tr w:rsidR="00FF239C" w14:paraId="42DA39E0" w14:textId="77777777" w:rsidTr="003178D3">
        <w:tc>
          <w:tcPr>
            <w:tcW w:w="2564" w:type="dxa"/>
          </w:tcPr>
          <w:p w14:paraId="56FB75FA" w14:textId="77777777" w:rsidR="00FF239C" w:rsidRDefault="00FF239C" w:rsidP="002C1651">
            <w:r>
              <w:t>AI_TD</w:t>
            </w:r>
          </w:p>
        </w:tc>
        <w:tc>
          <w:tcPr>
            <w:tcW w:w="2651" w:type="dxa"/>
          </w:tcPr>
          <w:p w14:paraId="07E9D0EA" w14:textId="77777777" w:rsidR="00FF239C" w:rsidRDefault="00FF239C" w:rsidP="002C1651">
            <w:r>
              <w:t>DINT</w:t>
            </w:r>
          </w:p>
        </w:tc>
        <w:tc>
          <w:tcPr>
            <w:tcW w:w="2395" w:type="dxa"/>
          </w:tcPr>
          <w:p w14:paraId="3000535C" w14:textId="77777777" w:rsidR="00FF239C" w:rsidRDefault="00FF239C" w:rsidP="002C1651">
            <w:r>
              <w:t>Number of Starts Today</w:t>
            </w:r>
          </w:p>
        </w:tc>
        <w:tc>
          <w:tcPr>
            <w:tcW w:w="2848" w:type="dxa"/>
          </w:tcPr>
          <w:p w14:paraId="178ACCA9" w14:textId="77777777" w:rsidR="00FF239C" w:rsidRDefault="00FF239C" w:rsidP="002C1651">
            <w:r>
              <w:t>Optional HMI Use</w:t>
            </w:r>
          </w:p>
        </w:tc>
      </w:tr>
      <w:tr w:rsidR="00FF239C" w14:paraId="18211D9B" w14:textId="77777777" w:rsidTr="003178D3">
        <w:tc>
          <w:tcPr>
            <w:tcW w:w="2564" w:type="dxa"/>
          </w:tcPr>
          <w:p w14:paraId="48EB0EFB" w14:textId="77777777" w:rsidR="00FF239C" w:rsidRDefault="00FF239C" w:rsidP="002C1651">
            <w:r>
              <w:t>AI_MT</w:t>
            </w:r>
          </w:p>
        </w:tc>
        <w:tc>
          <w:tcPr>
            <w:tcW w:w="2651" w:type="dxa"/>
          </w:tcPr>
          <w:p w14:paraId="7CAA8D65" w14:textId="77777777" w:rsidR="00FF239C" w:rsidRDefault="00FF239C" w:rsidP="002C1651">
            <w:r>
              <w:t>DINT</w:t>
            </w:r>
          </w:p>
        </w:tc>
        <w:tc>
          <w:tcPr>
            <w:tcW w:w="2395" w:type="dxa"/>
          </w:tcPr>
          <w:p w14:paraId="35FF5035" w14:textId="77777777" w:rsidR="00FF239C" w:rsidRDefault="00FF239C" w:rsidP="002C1651">
            <w:r>
              <w:t>Number of Starts This Month</w:t>
            </w:r>
          </w:p>
        </w:tc>
        <w:tc>
          <w:tcPr>
            <w:tcW w:w="2848" w:type="dxa"/>
          </w:tcPr>
          <w:p w14:paraId="1EB4C61E" w14:textId="77777777" w:rsidR="00FF239C" w:rsidRDefault="00FF239C" w:rsidP="002C1651">
            <w:r>
              <w:t>Optional HMI Use</w:t>
            </w:r>
          </w:p>
        </w:tc>
      </w:tr>
      <w:tr w:rsidR="00FF239C" w14:paraId="7245C257" w14:textId="77777777" w:rsidTr="003178D3">
        <w:tc>
          <w:tcPr>
            <w:tcW w:w="2564" w:type="dxa"/>
          </w:tcPr>
          <w:p w14:paraId="49797955" w14:textId="77777777" w:rsidR="00FF239C" w:rsidRDefault="00FF239C" w:rsidP="002C1651">
            <w:r>
              <w:t>AI_MX</w:t>
            </w:r>
          </w:p>
        </w:tc>
        <w:tc>
          <w:tcPr>
            <w:tcW w:w="2651" w:type="dxa"/>
          </w:tcPr>
          <w:p w14:paraId="54308A4B" w14:textId="77777777" w:rsidR="00FF239C" w:rsidRDefault="00FF239C" w:rsidP="002C1651">
            <w:r>
              <w:t>DINT</w:t>
            </w:r>
          </w:p>
        </w:tc>
        <w:tc>
          <w:tcPr>
            <w:tcW w:w="2395" w:type="dxa"/>
          </w:tcPr>
          <w:p w14:paraId="653645F9" w14:textId="77777777" w:rsidR="00FF239C" w:rsidRDefault="00FF239C" w:rsidP="002C1651">
            <w:r>
              <w:t>Total Starts since last Reset</w:t>
            </w:r>
          </w:p>
        </w:tc>
        <w:tc>
          <w:tcPr>
            <w:tcW w:w="2848" w:type="dxa"/>
          </w:tcPr>
          <w:p w14:paraId="6E273C6B" w14:textId="77777777" w:rsidR="00FF239C" w:rsidRDefault="00FF239C" w:rsidP="002C1651">
            <w:r>
              <w:t>Optional HMI Use</w:t>
            </w:r>
          </w:p>
        </w:tc>
      </w:tr>
      <w:tr w:rsidR="00FF239C" w14:paraId="5ABC6672" w14:textId="77777777" w:rsidTr="003178D3">
        <w:tc>
          <w:tcPr>
            <w:tcW w:w="2564" w:type="dxa"/>
          </w:tcPr>
          <w:p w14:paraId="793D6BFA" w14:textId="77777777" w:rsidR="00FF239C" w:rsidRDefault="00FF239C" w:rsidP="003178D3">
            <w:r>
              <w:lastRenderedPageBreak/>
              <w:t>AI_RT</w:t>
            </w:r>
          </w:p>
        </w:tc>
        <w:tc>
          <w:tcPr>
            <w:tcW w:w="2651" w:type="dxa"/>
          </w:tcPr>
          <w:p w14:paraId="44645712" w14:textId="77777777" w:rsidR="00FF239C" w:rsidRDefault="00FF239C" w:rsidP="002C1651">
            <w:r>
              <w:t>REAL</w:t>
            </w:r>
          </w:p>
        </w:tc>
        <w:tc>
          <w:tcPr>
            <w:tcW w:w="2395" w:type="dxa"/>
          </w:tcPr>
          <w:p w14:paraId="586D341D" w14:textId="77777777" w:rsidR="00FF239C" w:rsidRDefault="00FF239C" w:rsidP="00AB3F82">
            <w:r>
              <w:t>Runtime Hours</w:t>
            </w:r>
          </w:p>
        </w:tc>
        <w:tc>
          <w:tcPr>
            <w:tcW w:w="2848" w:type="dxa"/>
          </w:tcPr>
          <w:p w14:paraId="70752FEC" w14:textId="77777777" w:rsidR="00FF239C" w:rsidRDefault="00FF239C" w:rsidP="002C1651">
            <w:r>
              <w:t>Used on HMI</w:t>
            </w:r>
          </w:p>
        </w:tc>
      </w:tr>
      <w:tr w:rsidR="00FF239C" w14:paraId="629503A8" w14:textId="77777777" w:rsidTr="003178D3">
        <w:tc>
          <w:tcPr>
            <w:tcW w:w="2564" w:type="dxa"/>
          </w:tcPr>
          <w:p w14:paraId="08B30B0B" w14:textId="77777777" w:rsidR="00FF239C" w:rsidRDefault="00FF239C" w:rsidP="003178D3">
            <w:r>
              <w:t>SI_CT</w:t>
            </w:r>
          </w:p>
        </w:tc>
        <w:tc>
          <w:tcPr>
            <w:tcW w:w="2651" w:type="dxa"/>
          </w:tcPr>
          <w:p w14:paraId="57BB607D" w14:textId="77777777" w:rsidR="00FF239C" w:rsidRDefault="00FF239C" w:rsidP="002C1651">
            <w:r>
              <w:t>REAL</w:t>
            </w:r>
          </w:p>
        </w:tc>
        <w:tc>
          <w:tcPr>
            <w:tcW w:w="2395" w:type="dxa"/>
          </w:tcPr>
          <w:p w14:paraId="4A717DCA" w14:textId="77777777" w:rsidR="00FF239C" w:rsidRDefault="00FF239C" w:rsidP="00AB3F82">
            <w:r>
              <w:t>Manual Speed Setpoint from HMI</w:t>
            </w:r>
          </w:p>
        </w:tc>
        <w:tc>
          <w:tcPr>
            <w:tcW w:w="2848" w:type="dxa"/>
          </w:tcPr>
          <w:p w14:paraId="7EF39B2D" w14:textId="77777777" w:rsidR="00FF239C" w:rsidRDefault="00FF239C" w:rsidP="002C1651">
            <w:r>
              <w:t>Used on HMI</w:t>
            </w:r>
          </w:p>
        </w:tc>
      </w:tr>
      <w:tr w:rsidR="00FF239C" w14:paraId="4C096442" w14:textId="77777777" w:rsidTr="003178D3">
        <w:tc>
          <w:tcPr>
            <w:tcW w:w="2564" w:type="dxa"/>
          </w:tcPr>
          <w:p w14:paraId="09BA3D0B" w14:textId="77777777" w:rsidR="00FF239C" w:rsidRDefault="00FF239C" w:rsidP="003178D3">
            <w:r>
              <w:t>SK_CT</w:t>
            </w:r>
          </w:p>
        </w:tc>
        <w:tc>
          <w:tcPr>
            <w:tcW w:w="2651" w:type="dxa"/>
          </w:tcPr>
          <w:p w14:paraId="48C48FE2" w14:textId="77777777" w:rsidR="00FF239C" w:rsidRDefault="00FF239C" w:rsidP="002C1651">
            <w:r>
              <w:t>REAL</w:t>
            </w:r>
          </w:p>
        </w:tc>
        <w:tc>
          <w:tcPr>
            <w:tcW w:w="2395" w:type="dxa"/>
          </w:tcPr>
          <w:p w14:paraId="37D0B67B" w14:textId="77777777" w:rsidR="00FF239C" w:rsidRDefault="00FF239C" w:rsidP="00AB3F82">
            <w:r>
              <w:t>Manual Stroke Setpoint from HMI</w:t>
            </w:r>
          </w:p>
        </w:tc>
        <w:tc>
          <w:tcPr>
            <w:tcW w:w="2848" w:type="dxa"/>
          </w:tcPr>
          <w:p w14:paraId="5CF55D4E" w14:textId="77777777" w:rsidR="00FF239C" w:rsidRDefault="00FF239C" w:rsidP="002C1651">
            <w:r>
              <w:t>Used on HMI</w:t>
            </w:r>
          </w:p>
        </w:tc>
      </w:tr>
      <w:tr w:rsidR="00FF239C" w14:paraId="0BBC9856" w14:textId="77777777" w:rsidTr="003178D3">
        <w:tc>
          <w:tcPr>
            <w:tcW w:w="2564" w:type="dxa"/>
          </w:tcPr>
          <w:p w14:paraId="1F581989" w14:textId="77777777" w:rsidR="00FF239C" w:rsidRDefault="00FF239C" w:rsidP="003178D3">
            <w:r>
              <w:t>AO_CV</w:t>
            </w:r>
          </w:p>
        </w:tc>
        <w:tc>
          <w:tcPr>
            <w:tcW w:w="2651" w:type="dxa"/>
          </w:tcPr>
          <w:p w14:paraId="11D86348" w14:textId="77777777" w:rsidR="00FF239C" w:rsidRDefault="00FF239C" w:rsidP="002C1651">
            <w:r>
              <w:t>REAL</w:t>
            </w:r>
          </w:p>
        </w:tc>
        <w:tc>
          <w:tcPr>
            <w:tcW w:w="2395" w:type="dxa"/>
          </w:tcPr>
          <w:p w14:paraId="356571B6" w14:textId="77777777" w:rsidR="00FF239C" w:rsidRDefault="00FF239C" w:rsidP="00AB3F82">
            <w:r>
              <w:t>Speed Command</w:t>
            </w:r>
          </w:p>
        </w:tc>
        <w:tc>
          <w:tcPr>
            <w:tcW w:w="2848" w:type="dxa"/>
          </w:tcPr>
          <w:p w14:paraId="0FC82192" w14:textId="77777777" w:rsidR="00FF239C" w:rsidRDefault="00FF239C" w:rsidP="002C1651">
            <w:r>
              <w:t>Use in accordance with SCALE_CV</w:t>
            </w:r>
          </w:p>
        </w:tc>
      </w:tr>
      <w:tr w:rsidR="00FF239C" w14:paraId="5DDD64B1" w14:textId="77777777" w:rsidTr="003178D3">
        <w:tc>
          <w:tcPr>
            <w:tcW w:w="2564" w:type="dxa"/>
          </w:tcPr>
          <w:p w14:paraId="5D2CDADB" w14:textId="77777777" w:rsidR="00FF239C" w:rsidRDefault="00FF239C" w:rsidP="003178D3">
            <w:r>
              <w:t>AO_SK</w:t>
            </w:r>
          </w:p>
        </w:tc>
        <w:tc>
          <w:tcPr>
            <w:tcW w:w="2651" w:type="dxa"/>
          </w:tcPr>
          <w:p w14:paraId="1CD4E591" w14:textId="77777777" w:rsidR="00FF239C" w:rsidRDefault="00FF239C" w:rsidP="002C1651">
            <w:r>
              <w:t>REAL</w:t>
            </w:r>
          </w:p>
        </w:tc>
        <w:tc>
          <w:tcPr>
            <w:tcW w:w="2395" w:type="dxa"/>
          </w:tcPr>
          <w:p w14:paraId="2E77B5A2" w14:textId="77777777" w:rsidR="00FF239C" w:rsidRDefault="00FF239C" w:rsidP="00AB3F82">
            <w:r>
              <w:t>Stroke Command</w:t>
            </w:r>
          </w:p>
        </w:tc>
        <w:tc>
          <w:tcPr>
            <w:tcW w:w="2848" w:type="dxa"/>
          </w:tcPr>
          <w:p w14:paraId="417FC60B" w14:textId="77777777" w:rsidR="00FF239C" w:rsidRDefault="00FF239C" w:rsidP="002C1651">
            <w:r>
              <w:t>Use in accordance with SCALE_SK</w:t>
            </w:r>
          </w:p>
        </w:tc>
      </w:tr>
      <w:tr w:rsidR="00867E10" w14:paraId="5CBBE989" w14:textId="77777777" w:rsidTr="00482DDE">
        <w:tc>
          <w:tcPr>
            <w:tcW w:w="2564" w:type="dxa"/>
          </w:tcPr>
          <w:p w14:paraId="116CCC32" w14:textId="77777777" w:rsidR="00867E10" w:rsidRDefault="00867E10" w:rsidP="00482DDE">
            <w:r>
              <w:t>DI_OF</w:t>
            </w:r>
          </w:p>
        </w:tc>
        <w:tc>
          <w:tcPr>
            <w:tcW w:w="2651" w:type="dxa"/>
          </w:tcPr>
          <w:p w14:paraId="15E2513D" w14:textId="77777777" w:rsidR="00867E10" w:rsidRDefault="00867E10" w:rsidP="00482DDE">
            <w:r>
              <w:t>SCADA_SYS_DI_1_2</w:t>
            </w:r>
          </w:p>
        </w:tc>
        <w:tc>
          <w:tcPr>
            <w:tcW w:w="2395" w:type="dxa"/>
          </w:tcPr>
          <w:p w14:paraId="2653580B" w14:textId="77777777" w:rsidR="00867E10" w:rsidRDefault="00867E10" w:rsidP="00482DDE">
            <w:r>
              <w:t>On Backup Control</w:t>
            </w:r>
          </w:p>
        </w:tc>
        <w:tc>
          <w:tcPr>
            <w:tcW w:w="2848" w:type="dxa"/>
          </w:tcPr>
          <w:p w14:paraId="66657164" w14:textId="77777777" w:rsidR="00867E10" w:rsidRDefault="00867E10" w:rsidP="00482DDE">
            <w:r>
              <w:t>Programmed in DI_EVAL Routine</w:t>
            </w:r>
          </w:p>
        </w:tc>
      </w:tr>
      <w:tr w:rsidR="00FF239C" w14:paraId="0E4F0EDD" w14:textId="77777777" w:rsidTr="003178D3">
        <w:tc>
          <w:tcPr>
            <w:tcW w:w="2564" w:type="dxa"/>
          </w:tcPr>
          <w:p w14:paraId="2FFB0F4D" w14:textId="77777777" w:rsidR="00FF239C" w:rsidRDefault="00FF239C" w:rsidP="003178D3">
            <w:r w:rsidRPr="00FF239C">
              <w:t>DI_ST</w:t>
            </w:r>
          </w:p>
        </w:tc>
        <w:tc>
          <w:tcPr>
            <w:tcW w:w="2651" w:type="dxa"/>
          </w:tcPr>
          <w:p w14:paraId="4D86D157" w14:textId="77777777" w:rsidR="00FF239C" w:rsidRDefault="00FF239C" w:rsidP="002C1651">
            <w:r>
              <w:t>SCADA_SYS_DI_1_2</w:t>
            </w:r>
          </w:p>
        </w:tc>
        <w:tc>
          <w:tcPr>
            <w:tcW w:w="2395" w:type="dxa"/>
          </w:tcPr>
          <w:p w14:paraId="4819E4AD" w14:textId="77777777" w:rsidR="00FF239C" w:rsidRDefault="00FF239C" w:rsidP="00FF239C">
            <w:r>
              <w:t>Hardwired Start Input</w:t>
            </w:r>
          </w:p>
        </w:tc>
        <w:tc>
          <w:tcPr>
            <w:tcW w:w="2848" w:type="dxa"/>
          </w:tcPr>
          <w:p w14:paraId="2466942C" w14:textId="77777777" w:rsidR="00FF239C" w:rsidRDefault="00FF239C" w:rsidP="002C1651">
            <w:r>
              <w:t>Programmed in DI_EVAL Routine</w:t>
            </w:r>
          </w:p>
        </w:tc>
      </w:tr>
      <w:tr w:rsidR="00FF239C" w14:paraId="60E9D5FE" w14:textId="77777777" w:rsidTr="003178D3">
        <w:tc>
          <w:tcPr>
            <w:tcW w:w="2564" w:type="dxa"/>
          </w:tcPr>
          <w:p w14:paraId="09F9F494" w14:textId="77777777" w:rsidR="00FF239C" w:rsidRDefault="00FF239C" w:rsidP="00FF239C">
            <w:r w:rsidRPr="00FF239C">
              <w:t>DI_S</w:t>
            </w:r>
            <w:r>
              <w:t>P</w:t>
            </w:r>
          </w:p>
        </w:tc>
        <w:tc>
          <w:tcPr>
            <w:tcW w:w="2651" w:type="dxa"/>
          </w:tcPr>
          <w:p w14:paraId="55287F65" w14:textId="77777777" w:rsidR="00FF239C" w:rsidRDefault="00FF239C" w:rsidP="002C1651">
            <w:r>
              <w:t>SCADA_SYS_DI_1_2</w:t>
            </w:r>
          </w:p>
        </w:tc>
        <w:tc>
          <w:tcPr>
            <w:tcW w:w="2395" w:type="dxa"/>
          </w:tcPr>
          <w:p w14:paraId="0DAC3749" w14:textId="77777777" w:rsidR="00FF239C" w:rsidRDefault="00FF239C" w:rsidP="00FF239C">
            <w:r>
              <w:t>Hardwired Stop Input</w:t>
            </w:r>
          </w:p>
        </w:tc>
        <w:tc>
          <w:tcPr>
            <w:tcW w:w="2848" w:type="dxa"/>
          </w:tcPr>
          <w:p w14:paraId="22D1AD15" w14:textId="77777777" w:rsidR="00FF239C" w:rsidRDefault="00FF239C" w:rsidP="002C1651">
            <w:r>
              <w:t>Programmed in DI_EVAL Routine</w:t>
            </w:r>
          </w:p>
        </w:tc>
      </w:tr>
      <w:tr w:rsidR="00FF239C" w14:paraId="1532DC30" w14:textId="77777777" w:rsidTr="003178D3">
        <w:tc>
          <w:tcPr>
            <w:tcW w:w="2564" w:type="dxa"/>
          </w:tcPr>
          <w:p w14:paraId="05C3698A" w14:textId="77777777" w:rsidR="00FF239C" w:rsidRDefault="00FF239C" w:rsidP="00FF239C">
            <w:r w:rsidRPr="00FF239C">
              <w:t>DI_</w:t>
            </w:r>
            <w:r>
              <w:t>CL</w:t>
            </w:r>
          </w:p>
        </w:tc>
        <w:tc>
          <w:tcPr>
            <w:tcW w:w="2651" w:type="dxa"/>
          </w:tcPr>
          <w:p w14:paraId="34B474B4" w14:textId="77777777" w:rsidR="00FF239C" w:rsidRDefault="00FF239C" w:rsidP="002C1651">
            <w:r>
              <w:t>SCADA_SYS_DI_1_2</w:t>
            </w:r>
          </w:p>
        </w:tc>
        <w:tc>
          <w:tcPr>
            <w:tcW w:w="2395" w:type="dxa"/>
          </w:tcPr>
          <w:p w14:paraId="09EDDF42" w14:textId="77777777" w:rsidR="00FF239C" w:rsidRDefault="00FF239C" w:rsidP="002C1651">
            <w:r>
              <w:t>Control Mode Input</w:t>
            </w:r>
          </w:p>
        </w:tc>
        <w:tc>
          <w:tcPr>
            <w:tcW w:w="2848" w:type="dxa"/>
          </w:tcPr>
          <w:p w14:paraId="059A8D7E" w14:textId="77777777" w:rsidR="00FF239C" w:rsidRDefault="00FF239C" w:rsidP="002C1651">
            <w:r>
              <w:t>Programmed in DI_EVAL Routine</w:t>
            </w:r>
          </w:p>
        </w:tc>
      </w:tr>
      <w:tr w:rsidR="00FF239C" w14:paraId="56A882DA" w14:textId="77777777" w:rsidTr="003178D3">
        <w:tc>
          <w:tcPr>
            <w:tcW w:w="2564" w:type="dxa"/>
          </w:tcPr>
          <w:p w14:paraId="5B35E6DE" w14:textId="77777777" w:rsidR="00FF239C" w:rsidRDefault="00FF239C" w:rsidP="00FF239C">
            <w:r w:rsidRPr="00FF239C">
              <w:t>DI_</w:t>
            </w:r>
            <w:r>
              <w:t>SK</w:t>
            </w:r>
          </w:p>
        </w:tc>
        <w:tc>
          <w:tcPr>
            <w:tcW w:w="2651" w:type="dxa"/>
          </w:tcPr>
          <w:p w14:paraId="3DE6ACCA" w14:textId="77777777" w:rsidR="00FF239C" w:rsidRDefault="00FF239C" w:rsidP="002C1651">
            <w:r>
              <w:t>SCADA_SYS_DI_1_2</w:t>
            </w:r>
          </w:p>
        </w:tc>
        <w:tc>
          <w:tcPr>
            <w:tcW w:w="2395" w:type="dxa"/>
          </w:tcPr>
          <w:p w14:paraId="557F8890" w14:textId="77777777" w:rsidR="00FF239C" w:rsidRDefault="00FF239C" w:rsidP="002C1651">
            <w:r>
              <w:t>Stroke Control Mode Input</w:t>
            </w:r>
          </w:p>
        </w:tc>
        <w:tc>
          <w:tcPr>
            <w:tcW w:w="2848" w:type="dxa"/>
          </w:tcPr>
          <w:p w14:paraId="18A6EB95" w14:textId="77777777" w:rsidR="00FF239C" w:rsidRDefault="00FF239C" w:rsidP="002C1651">
            <w:r>
              <w:t>Programmed in DI_EVAL Routine</w:t>
            </w:r>
          </w:p>
        </w:tc>
      </w:tr>
      <w:tr w:rsidR="00FF239C" w14:paraId="798F4E3A" w14:textId="77777777" w:rsidTr="003178D3">
        <w:tc>
          <w:tcPr>
            <w:tcW w:w="2564" w:type="dxa"/>
          </w:tcPr>
          <w:p w14:paraId="19B0C93A" w14:textId="77777777" w:rsidR="00FF239C" w:rsidRDefault="00FF239C" w:rsidP="003178D3">
            <w:r>
              <w:t>DI_SS</w:t>
            </w:r>
          </w:p>
        </w:tc>
        <w:tc>
          <w:tcPr>
            <w:tcW w:w="2651" w:type="dxa"/>
          </w:tcPr>
          <w:p w14:paraId="2E247C5B" w14:textId="77777777" w:rsidR="00FF239C" w:rsidRDefault="00FF239C" w:rsidP="002C1651">
            <w:r>
              <w:t>SCADA_SYS_DI_1_2</w:t>
            </w:r>
          </w:p>
        </w:tc>
        <w:tc>
          <w:tcPr>
            <w:tcW w:w="2395" w:type="dxa"/>
          </w:tcPr>
          <w:p w14:paraId="48C37112" w14:textId="77777777" w:rsidR="00FF239C" w:rsidRDefault="00FF239C" w:rsidP="002C1651">
            <w:r>
              <w:t>Run Status Input</w:t>
            </w:r>
          </w:p>
        </w:tc>
        <w:tc>
          <w:tcPr>
            <w:tcW w:w="2848" w:type="dxa"/>
          </w:tcPr>
          <w:p w14:paraId="0CD59A5B" w14:textId="77777777" w:rsidR="00FF239C" w:rsidRDefault="00FF239C" w:rsidP="002C1651">
            <w:r>
              <w:t>Programmed in DI_EVAL Routine</w:t>
            </w:r>
          </w:p>
        </w:tc>
      </w:tr>
      <w:tr w:rsidR="00FF239C" w14:paraId="3B593522" w14:textId="77777777" w:rsidTr="003178D3">
        <w:tc>
          <w:tcPr>
            <w:tcW w:w="2564" w:type="dxa"/>
          </w:tcPr>
          <w:p w14:paraId="09B8F79E" w14:textId="77777777" w:rsidR="00FF239C" w:rsidRDefault="00FF239C" w:rsidP="003178D3">
            <w:r w:rsidRPr="00FF239C">
              <w:t>DI_BP</w:t>
            </w:r>
          </w:p>
        </w:tc>
        <w:tc>
          <w:tcPr>
            <w:tcW w:w="2651" w:type="dxa"/>
          </w:tcPr>
          <w:p w14:paraId="18001549" w14:textId="77777777" w:rsidR="00FF239C" w:rsidRDefault="00FF239C" w:rsidP="002C1651">
            <w:r>
              <w:t>SCADA_SYS_DI_1_2</w:t>
            </w:r>
          </w:p>
        </w:tc>
        <w:tc>
          <w:tcPr>
            <w:tcW w:w="2395" w:type="dxa"/>
          </w:tcPr>
          <w:p w14:paraId="563D3D6D" w14:textId="77777777" w:rsidR="00FF239C" w:rsidRDefault="00FF239C" w:rsidP="00AB3F82">
            <w:r>
              <w:t>On Bypass Starter Circuit Input</w:t>
            </w:r>
          </w:p>
        </w:tc>
        <w:tc>
          <w:tcPr>
            <w:tcW w:w="2848" w:type="dxa"/>
          </w:tcPr>
          <w:p w14:paraId="066A6960" w14:textId="77777777" w:rsidR="00FF239C" w:rsidRDefault="00FF239C" w:rsidP="002C1651">
            <w:r>
              <w:t>Programmed in DI_EVAL Routine</w:t>
            </w:r>
          </w:p>
        </w:tc>
      </w:tr>
      <w:tr w:rsidR="00FF239C" w14:paraId="0E924E18" w14:textId="77777777" w:rsidTr="003178D3">
        <w:tc>
          <w:tcPr>
            <w:tcW w:w="2564" w:type="dxa"/>
          </w:tcPr>
          <w:p w14:paraId="68582819" w14:textId="77777777" w:rsidR="00FF239C" w:rsidRDefault="00FF239C" w:rsidP="003178D3">
            <w:r>
              <w:t>DA_DF</w:t>
            </w:r>
          </w:p>
        </w:tc>
        <w:tc>
          <w:tcPr>
            <w:tcW w:w="2651" w:type="dxa"/>
          </w:tcPr>
          <w:p w14:paraId="1907439E" w14:textId="77777777" w:rsidR="00FF239C" w:rsidRDefault="00FF239C" w:rsidP="002C1651">
            <w:r>
              <w:t>SCADA_SYS_DI_1_2</w:t>
            </w:r>
          </w:p>
        </w:tc>
        <w:tc>
          <w:tcPr>
            <w:tcW w:w="2395" w:type="dxa"/>
          </w:tcPr>
          <w:p w14:paraId="46B9B387" w14:textId="77777777" w:rsidR="00FF239C" w:rsidRDefault="00FF239C" w:rsidP="00AB3F82">
            <w:r>
              <w:t>Not Ready Input</w:t>
            </w:r>
          </w:p>
        </w:tc>
        <w:tc>
          <w:tcPr>
            <w:tcW w:w="2848" w:type="dxa"/>
          </w:tcPr>
          <w:p w14:paraId="5D29258C" w14:textId="77777777" w:rsidR="00FF239C" w:rsidRDefault="00FF239C" w:rsidP="002C1651">
            <w:r>
              <w:t>Programmed in DI_EVAL Routine</w:t>
            </w:r>
          </w:p>
        </w:tc>
      </w:tr>
      <w:tr w:rsidR="00FF239C" w14:paraId="455D4C3E" w14:textId="77777777" w:rsidTr="003178D3">
        <w:tc>
          <w:tcPr>
            <w:tcW w:w="2564" w:type="dxa"/>
          </w:tcPr>
          <w:p w14:paraId="1DCAA738" w14:textId="77777777" w:rsidR="00FF239C" w:rsidRDefault="00FF239C" w:rsidP="002C1651">
            <w:r>
              <w:t>DA_PL</w:t>
            </w:r>
          </w:p>
        </w:tc>
        <w:tc>
          <w:tcPr>
            <w:tcW w:w="2651" w:type="dxa"/>
          </w:tcPr>
          <w:p w14:paraId="027DC12D" w14:textId="77777777" w:rsidR="00FF239C" w:rsidRDefault="00FF239C" w:rsidP="002C1651">
            <w:r>
              <w:t>SCADA_SYS_DI_1_2</w:t>
            </w:r>
          </w:p>
        </w:tc>
        <w:tc>
          <w:tcPr>
            <w:tcW w:w="2395" w:type="dxa"/>
          </w:tcPr>
          <w:p w14:paraId="2D6886CF" w14:textId="77777777" w:rsidR="00FF239C" w:rsidRDefault="00FF239C" w:rsidP="002C1651">
            <w:r>
              <w:t>Low Suction Pressure Input</w:t>
            </w:r>
          </w:p>
        </w:tc>
        <w:tc>
          <w:tcPr>
            <w:tcW w:w="2848" w:type="dxa"/>
          </w:tcPr>
          <w:p w14:paraId="1E08742B" w14:textId="77777777" w:rsidR="00FF239C" w:rsidRDefault="00FF239C" w:rsidP="002C1651">
            <w:r>
              <w:t>Programmed in DI_EVAL Routine</w:t>
            </w:r>
          </w:p>
        </w:tc>
      </w:tr>
      <w:tr w:rsidR="00FF239C" w14:paraId="7F2BF737" w14:textId="77777777" w:rsidTr="003178D3">
        <w:tc>
          <w:tcPr>
            <w:tcW w:w="2564" w:type="dxa"/>
          </w:tcPr>
          <w:p w14:paraId="2742D053" w14:textId="77777777" w:rsidR="00FF239C" w:rsidRDefault="00FF239C" w:rsidP="002C1651">
            <w:r>
              <w:t>DA_RA</w:t>
            </w:r>
          </w:p>
        </w:tc>
        <w:tc>
          <w:tcPr>
            <w:tcW w:w="2651" w:type="dxa"/>
          </w:tcPr>
          <w:p w14:paraId="493EC5E9" w14:textId="77777777" w:rsidR="00FF239C" w:rsidRDefault="00FF239C" w:rsidP="002C1651">
            <w:r>
              <w:t>SCADA_SYS_DI_1_2</w:t>
            </w:r>
          </w:p>
        </w:tc>
        <w:tc>
          <w:tcPr>
            <w:tcW w:w="2395" w:type="dxa"/>
          </w:tcPr>
          <w:p w14:paraId="083B599C" w14:textId="77777777" w:rsidR="00FF239C" w:rsidRDefault="00FF239C" w:rsidP="002C1651">
            <w:r>
              <w:t>Overload Input</w:t>
            </w:r>
          </w:p>
        </w:tc>
        <w:tc>
          <w:tcPr>
            <w:tcW w:w="2848" w:type="dxa"/>
          </w:tcPr>
          <w:p w14:paraId="67E9609B" w14:textId="77777777" w:rsidR="00FF239C" w:rsidRDefault="00FF239C" w:rsidP="002C1651">
            <w:r>
              <w:t>Programmed in DI_EVAL Routine</w:t>
            </w:r>
          </w:p>
        </w:tc>
      </w:tr>
      <w:tr w:rsidR="00FF239C" w14:paraId="13D9EB8E" w14:textId="77777777" w:rsidTr="003178D3">
        <w:tc>
          <w:tcPr>
            <w:tcW w:w="2564" w:type="dxa"/>
          </w:tcPr>
          <w:p w14:paraId="54B8022C" w14:textId="77777777" w:rsidR="00FF239C" w:rsidRDefault="00FF239C" w:rsidP="00FF239C">
            <w:r>
              <w:t>DA_ES</w:t>
            </w:r>
          </w:p>
        </w:tc>
        <w:tc>
          <w:tcPr>
            <w:tcW w:w="2651" w:type="dxa"/>
          </w:tcPr>
          <w:p w14:paraId="3238424E" w14:textId="77777777" w:rsidR="00FF239C" w:rsidRDefault="00FF239C" w:rsidP="002C1651">
            <w:r>
              <w:t>SCADA_SYS_DI_1_2</w:t>
            </w:r>
          </w:p>
        </w:tc>
        <w:tc>
          <w:tcPr>
            <w:tcW w:w="2395" w:type="dxa"/>
          </w:tcPr>
          <w:p w14:paraId="33546887" w14:textId="77777777" w:rsidR="00FF239C" w:rsidRDefault="00FF239C" w:rsidP="002C1651">
            <w:r>
              <w:t>E-Stop Input</w:t>
            </w:r>
          </w:p>
        </w:tc>
        <w:tc>
          <w:tcPr>
            <w:tcW w:w="2848" w:type="dxa"/>
          </w:tcPr>
          <w:p w14:paraId="483AD3BE" w14:textId="77777777" w:rsidR="00FF239C" w:rsidRDefault="00FF239C" w:rsidP="002C1651">
            <w:r>
              <w:t>Programmed in DI_EVAL Routine</w:t>
            </w:r>
          </w:p>
        </w:tc>
      </w:tr>
      <w:tr w:rsidR="00FF239C" w14:paraId="3E90A779" w14:textId="77777777" w:rsidTr="003178D3">
        <w:tc>
          <w:tcPr>
            <w:tcW w:w="2564" w:type="dxa"/>
          </w:tcPr>
          <w:p w14:paraId="2A2E5DA9" w14:textId="77777777" w:rsidR="00FF239C" w:rsidRDefault="00FF239C" w:rsidP="002C1651">
            <w:r>
              <w:t>DA_PH</w:t>
            </w:r>
          </w:p>
        </w:tc>
        <w:tc>
          <w:tcPr>
            <w:tcW w:w="2651" w:type="dxa"/>
          </w:tcPr>
          <w:p w14:paraId="4FCBE347" w14:textId="77777777" w:rsidR="00FF239C" w:rsidRDefault="00FF239C" w:rsidP="002C1651">
            <w:r>
              <w:t>SCADA_SYS_DI_1_2</w:t>
            </w:r>
          </w:p>
        </w:tc>
        <w:tc>
          <w:tcPr>
            <w:tcW w:w="2395" w:type="dxa"/>
          </w:tcPr>
          <w:p w14:paraId="5BDAEE30" w14:textId="77777777" w:rsidR="00FF239C" w:rsidRDefault="00FF239C" w:rsidP="002C1651">
            <w:r>
              <w:t>High Discharge Pressure Input</w:t>
            </w:r>
          </w:p>
        </w:tc>
        <w:tc>
          <w:tcPr>
            <w:tcW w:w="2848" w:type="dxa"/>
          </w:tcPr>
          <w:p w14:paraId="78F087A4" w14:textId="77777777" w:rsidR="00FF239C" w:rsidRDefault="00FF239C" w:rsidP="002C1651">
            <w:r>
              <w:t>Programmed in DI_EVAL Routine</w:t>
            </w:r>
          </w:p>
        </w:tc>
      </w:tr>
      <w:tr w:rsidR="00FF239C" w14:paraId="06C0FCAE" w14:textId="77777777" w:rsidTr="003178D3">
        <w:tc>
          <w:tcPr>
            <w:tcW w:w="2564" w:type="dxa"/>
          </w:tcPr>
          <w:p w14:paraId="4E75A167" w14:textId="77777777" w:rsidR="00FF239C" w:rsidRDefault="00FF239C" w:rsidP="002C1651">
            <w:r>
              <w:lastRenderedPageBreak/>
              <w:t>DA_MA</w:t>
            </w:r>
          </w:p>
        </w:tc>
        <w:tc>
          <w:tcPr>
            <w:tcW w:w="2651" w:type="dxa"/>
          </w:tcPr>
          <w:p w14:paraId="11BDBB19" w14:textId="77777777" w:rsidR="00FF239C" w:rsidRDefault="00FF239C" w:rsidP="002C1651">
            <w:r>
              <w:t>SCADA_SYS_DI_1_2</w:t>
            </w:r>
          </w:p>
        </w:tc>
        <w:tc>
          <w:tcPr>
            <w:tcW w:w="2395" w:type="dxa"/>
          </w:tcPr>
          <w:p w14:paraId="36BF56EB" w14:textId="77777777" w:rsidR="00FF239C" w:rsidRDefault="00FF239C" w:rsidP="002C1651">
            <w:r>
              <w:t>Loss of Prime Input</w:t>
            </w:r>
          </w:p>
        </w:tc>
        <w:tc>
          <w:tcPr>
            <w:tcW w:w="2848" w:type="dxa"/>
          </w:tcPr>
          <w:p w14:paraId="65764EFC" w14:textId="77777777" w:rsidR="00FF239C" w:rsidRDefault="00FF239C" w:rsidP="002C1651">
            <w:r>
              <w:t>Programmed in DI_EVAL Routine</w:t>
            </w:r>
          </w:p>
        </w:tc>
      </w:tr>
      <w:tr w:rsidR="00FF239C" w14:paraId="728C640E" w14:textId="77777777" w:rsidTr="003178D3">
        <w:tc>
          <w:tcPr>
            <w:tcW w:w="2564" w:type="dxa"/>
          </w:tcPr>
          <w:p w14:paraId="34AA5E9A" w14:textId="77777777" w:rsidR="00FF239C" w:rsidRDefault="00FF239C" w:rsidP="00FF239C">
            <w:r>
              <w:t>DA_VM</w:t>
            </w:r>
          </w:p>
        </w:tc>
        <w:tc>
          <w:tcPr>
            <w:tcW w:w="2651" w:type="dxa"/>
          </w:tcPr>
          <w:p w14:paraId="06FC070D" w14:textId="77777777" w:rsidR="00FF239C" w:rsidRDefault="00FF239C" w:rsidP="002C1651">
            <w:r>
              <w:t>SCADA_SYS_DI_1_2</w:t>
            </w:r>
          </w:p>
        </w:tc>
        <w:tc>
          <w:tcPr>
            <w:tcW w:w="2395" w:type="dxa"/>
          </w:tcPr>
          <w:p w14:paraId="0DA72DAE" w14:textId="77777777" w:rsidR="00FF239C" w:rsidRDefault="00FF239C" w:rsidP="002C1651">
            <w:r>
              <w:t>Vacuum Alarm Input</w:t>
            </w:r>
          </w:p>
        </w:tc>
        <w:tc>
          <w:tcPr>
            <w:tcW w:w="2848" w:type="dxa"/>
          </w:tcPr>
          <w:p w14:paraId="61902947" w14:textId="77777777" w:rsidR="00FF239C" w:rsidRDefault="00FF239C" w:rsidP="002C1651">
            <w:r>
              <w:t>Programmed in DI_EVAL Routine</w:t>
            </w:r>
          </w:p>
        </w:tc>
      </w:tr>
      <w:tr w:rsidR="00FF239C" w14:paraId="10C18469" w14:textId="77777777" w:rsidTr="003178D3">
        <w:tc>
          <w:tcPr>
            <w:tcW w:w="2564" w:type="dxa"/>
          </w:tcPr>
          <w:p w14:paraId="0EE75012" w14:textId="77777777" w:rsidR="00FF239C" w:rsidRDefault="00FF239C" w:rsidP="002C1651">
            <w:r>
              <w:t>DA_GA</w:t>
            </w:r>
          </w:p>
        </w:tc>
        <w:tc>
          <w:tcPr>
            <w:tcW w:w="2651" w:type="dxa"/>
          </w:tcPr>
          <w:p w14:paraId="5AF77411" w14:textId="77777777" w:rsidR="00FF239C" w:rsidRDefault="00FF239C" w:rsidP="002C1651">
            <w:r>
              <w:t>SCADA_SYS_DI_1_2</w:t>
            </w:r>
          </w:p>
        </w:tc>
        <w:tc>
          <w:tcPr>
            <w:tcW w:w="2395" w:type="dxa"/>
          </w:tcPr>
          <w:p w14:paraId="622C8C7C" w14:textId="77777777" w:rsidR="00FF239C" w:rsidRDefault="00FF239C" w:rsidP="002C1651">
            <w:r>
              <w:t>Soft Starter or VFD Fault Input</w:t>
            </w:r>
          </w:p>
        </w:tc>
        <w:tc>
          <w:tcPr>
            <w:tcW w:w="2848" w:type="dxa"/>
          </w:tcPr>
          <w:p w14:paraId="621668DB" w14:textId="77777777" w:rsidR="00FF239C" w:rsidRDefault="00FF239C" w:rsidP="002C1651">
            <w:r>
              <w:t>Programmed in DI_EVAL Routine</w:t>
            </w:r>
          </w:p>
        </w:tc>
      </w:tr>
      <w:tr w:rsidR="00FF239C" w14:paraId="79340631" w14:textId="77777777" w:rsidTr="003178D3">
        <w:tc>
          <w:tcPr>
            <w:tcW w:w="2564" w:type="dxa"/>
          </w:tcPr>
          <w:p w14:paraId="6B01645E" w14:textId="77777777" w:rsidR="00FF239C" w:rsidRDefault="00FF239C" w:rsidP="002C1651">
            <w:r>
              <w:t>DA_BT</w:t>
            </w:r>
          </w:p>
        </w:tc>
        <w:tc>
          <w:tcPr>
            <w:tcW w:w="2651" w:type="dxa"/>
          </w:tcPr>
          <w:p w14:paraId="2F745B24" w14:textId="77777777" w:rsidR="00FF239C" w:rsidRDefault="00FF239C" w:rsidP="002C1651">
            <w:r>
              <w:t>SCADA_SYS_DI_1_2</w:t>
            </w:r>
          </w:p>
        </w:tc>
        <w:tc>
          <w:tcPr>
            <w:tcW w:w="2395" w:type="dxa"/>
          </w:tcPr>
          <w:p w14:paraId="1DD94A9F" w14:textId="77777777" w:rsidR="00FF239C" w:rsidRDefault="00FF239C" w:rsidP="00FF239C">
            <w:r>
              <w:t>Bearing Temperature Alarm Input</w:t>
            </w:r>
          </w:p>
        </w:tc>
        <w:tc>
          <w:tcPr>
            <w:tcW w:w="2848" w:type="dxa"/>
          </w:tcPr>
          <w:p w14:paraId="341087BC" w14:textId="77777777" w:rsidR="00FF239C" w:rsidRDefault="00FF239C" w:rsidP="002C1651">
            <w:r>
              <w:t>Programmed in DI_EVAL Routine</w:t>
            </w:r>
          </w:p>
        </w:tc>
      </w:tr>
      <w:tr w:rsidR="00FF239C" w14:paraId="0D9D5E12" w14:textId="77777777" w:rsidTr="003178D3">
        <w:tc>
          <w:tcPr>
            <w:tcW w:w="2564" w:type="dxa"/>
          </w:tcPr>
          <w:p w14:paraId="5BDE9044" w14:textId="77777777" w:rsidR="00FF239C" w:rsidRDefault="00FF239C" w:rsidP="002C1651">
            <w:r>
              <w:t>DA_HA</w:t>
            </w:r>
          </w:p>
        </w:tc>
        <w:tc>
          <w:tcPr>
            <w:tcW w:w="2651" w:type="dxa"/>
          </w:tcPr>
          <w:p w14:paraId="04517452" w14:textId="77777777" w:rsidR="00FF239C" w:rsidRDefault="00FF239C" w:rsidP="002C1651">
            <w:r>
              <w:t>SCADA_SYS_DI_1_2</w:t>
            </w:r>
          </w:p>
        </w:tc>
        <w:tc>
          <w:tcPr>
            <w:tcW w:w="2395" w:type="dxa"/>
          </w:tcPr>
          <w:p w14:paraId="43E82BAE" w14:textId="77777777" w:rsidR="00FF239C" w:rsidRDefault="00FF239C" w:rsidP="002C1651">
            <w:r>
              <w:t>Overtorque Input</w:t>
            </w:r>
          </w:p>
        </w:tc>
        <w:tc>
          <w:tcPr>
            <w:tcW w:w="2848" w:type="dxa"/>
          </w:tcPr>
          <w:p w14:paraId="3CE08D66" w14:textId="77777777" w:rsidR="00FF239C" w:rsidRDefault="00FF239C" w:rsidP="002C1651">
            <w:r>
              <w:t>Programmed in DI_EVAL Routine</w:t>
            </w:r>
          </w:p>
        </w:tc>
      </w:tr>
      <w:tr w:rsidR="009529FC" w14:paraId="55C1C84B" w14:textId="77777777" w:rsidTr="003178D3">
        <w:tc>
          <w:tcPr>
            <w:tcW w:w="2564" w:type="dxa"/>
          </w:tcPr>
          <w:p w14:paraId="692E8E1C" w14:textId="77777777" w:rsidR="009529FC" w:rsidRDefault="009529FC" w:rsidP="002C1651">
            <w:r>
              <w:t>DA_WA</w:t>
            </w:r>
          </w:p>
        </w:tc>
        <w:tc>
          <w:tcPr>
            <w:tcW w:w="2651" w:type="dxa"/>
          </w:tcPr>
          <w:p w14:paraId="3A0EC381" w14:textId="77777777" w:rsidR="009529FC" w:rsidRDefault="009529FC" w:rsidP="002C1651">
            <w:r>
              <w:t>SCADA_SYS_DI_1_2</w:t>
            </w:r>
          </w:p>
        </w:tc>
        <w:tc>
          <w:tcPr>
            <w:tcW w:w="2395" w:type="dxa"/>
          </w:tcPr>
          <w:p w14:paraId="636F04F4" w14:textId="77777777" w:rsidR="009529FC" w:rsidRDefault="009529FC" w:rsidP="002C1651">
            <w:r>
              <w:t>Winding Temperature Alarm Input</w:t>
            </w:r>
          </w:p>
        </w:tc>
        <w:tc>
          <w:tcPr>
            <w:tcW w:w="2848" w:type="dxa"/>
          </w:tcPr>
          <w:p w14:paraId="351DDD5B" w14:textId="77777777" w:rsidR="009529FC" w:rsidRDefault="009529FC" w:rsidP="002C1651">
            <w:r>
              <w:t>Programmed in DI_EVAL Routine</w:t>
            </w:r>
          </w:p>
        </w:tc>
      </w:tr>
      <w:tr w:rsidR="009529FC" w14:paraId="04316FF2" w14:textId="77777777" w:rsidTr="003178D3">
        <w:tc>
          <w:tcPr>
            <w:tcW w:w="2564" w:type="dxa"/>
          </w:tcPr>
          <w:p w14:paraId="062DD618" w14:textId="77777777" w:rsidR="009529FC" w:rsidRDefault="009529FC" w:rsidP="002C1651">
            <w:r>
              <w:t>DA_TH</w:t>
            </w:r>
          </w:p>
        </w:tc>
        <w:tc>
          <w:tcPr>
            <w:tcW w:w="2651" w:type="dxa"/>
          </w:tcPr>
          <w:p w14:paraId="277AF8F6" w14:textId="77777777" w:rsidR="009529FC" w:rsidRDefault="009529FC" w:rsidP="002C1651">
            <w:r>
              <w:t>SCADA_SYS_DI_1_2</w:t>
            </w:r>
          </w:p>
        </w:tc>
        <w:tc>
          <w:tcPr>
            <w:tcW w:w="2395" w:type="dxa"/>
          </w:tcPr>
          <w:p w14:paraId="33ADCF95" w14:textId="77777777" w:rsidR="009529FC" w:rsidRDefault="009529FC" w:rsidP="002C1651">
            <w:r>
              <w:t>High Temperature Input</w:t>
            </w:r>
          </w:p>
        </w:tc>
        <w:tc>
          <w:tcPr>
            <w:tcW w:w="2848" w:type="dxa"/>
          </w:tcPr>
          <w:p w14:paraId="2E015548" w14:textId="77777777" w:rsidR="009529FC" w:rsidRDefault="009529FC" w:rsidP="002C1651">
            <w:r>
              <w:t>Programmed in DI_EVAL Routine</w:t>
            </w:r>
          </w:p>
        </w:tc>
      </w:tr>
      <w:tr w:rsidR="009529FC" w14:paraId="48F1E85E" w14:textId="77777777" w:rsidTr="003178D3">
        <w:tc>
          <w:tcPr>
            <w:tcW w:w="2564" w:type="dxa"/>
          </w:tcPr>
          <w:p w14:paraId="77A040A5" w14:textId="77777777" w:rsidR="009529FC" w:rsidRDefault="009529FC" w:rsidP="002C1651">
            <w:r>
              <w:t>DA_TA</w:t>
            </w:r>
          </w:p>
        </w:tc>
        <w:tc>
          <w:tcPr>
            <w:tcW w:w="2651" w:type="dxa"/>
          </w:tcPr>
          <w:p w14:paraId="59DD00D0" w14:textId="77777777" w:rsidR="009529FC" w:rsidRDefault="009529FC" w:rsidP="002C1651">
            <w:r>
              <w:t>SCADA_SYS_DI_1_2</w:t>
            </w:r>
          </w:p>
        </w:tc>
        <w:tc>
          <w:tcPr>
            <w:tcW w:w="2395" w:type="dxa"/>
          </w:tcPr>
          <w:p w14:paraId="0E75039B" w14:textId="77777777" w:rsidR="009529FC" w:rsidRDefault="009529FC" w:rsidP="002C1651">
            <w:r>
              <w:t>Temp/Leak Alarm Input</w:t>
            </w:r>
          </w:p>
        </w:tc>
        <w:tc>
          <w:tcPr>
            <w:tcW w:w="2848" w:type="dxa"/>
          </w:tcPr>
          <w:p w14:paraId="3A181532" w14:textId="77777777" w:rsidR="009529FC" w:rsidRDefault="009529FC" w:rsidP="002C1651">
            <w:r>
              <w:t>Programmed in DI_EVAL Routine</w:t>
            </w:r>
          </w:p>
        </w:tc>
      </w:tr>
      <w:tr w:rsidR="009529FC" w14:paraId="4F41F171" w14:textId="77777777" w:rsidTr="003178D3">
        <w:tc>
          <w:tcPr>
            <w:tcW w:w="2564" w:type="dxa"/>
          </w:tcPr>
          <w:p w14:paraId="036C49C0" w14:textId="77777777" w:rsidR="009529FC" w:rsidRDefault="009529FC" w:rsidP="002C1651">
            <w:r>
              <w:t>DA_FA</w:t>
            </w:r>
          </w:p>
        </w:tc>
        <w:tc>
          <w:tcPr>
            <w:tcW w:w="2651" w:type="dxa"/>
          </w:tcPr>
          <w:p w14:paraId="6C55F7EE" w14:textId="77777777" w:rsidR="009529FC" w:rsidRDefault="009529FC" w:rsidP="002C1651">
            <w:r>
              <w:t>SCADA_SYS_DI_1_2</w:t>
            </w:r>
          </w:p>
        </w:tc>
        <w:tc>
          <w:tcPr>
            <w:tcW w:w="2395" w:type="dxa"/>
          </w:tcPr>
          <w:p w14:paraId="3915539B" w14:textId="77777777" w:rsidR="009529FC" w:rsidRDefault="009529FC" w:rsidP="002C1651">
            <w:r>
              <w:t>No Flow Input</w:t>
            </w:r>
          </w:p>
        </w:tc>
        <w:tc>
          <w:tcPr>
            <w:tcW w:w="2848" w:type="dxa"/>
          </w:tcPr>
          <w:p w14:paraId="02353BC0" w14:textId="77777777" w:rsidR="009529FC" w:rsidRDefault="009529FC" w:rsidP="002C1651">
            <w:r>
              <w:t>Programmed in DI_EVAL Routine</w:t>
            </w:r>
          </w:p>
        </w:tc>
      </w:tr>
      <w:tr w:rsidR="009529FC" w14:paraId="72FCDE70" w14:textId="77777777" w:rsidTr="003178D3">
        <w:tc>
          <w:tcPr>
            <w:tcW w:w="2564" w:type="dxa"/>
          </w:tcPr>
          <w:p w14:paraId="2FD85AD7" w14:textId="77777777" w:rsidR="009529FC" w:rsidRDefault="009529FC" w:rsidP="002C1651">
            <w:r>
              <w:t>PB_SF</w:t>
            </w:r>
          </w:p>
        </w:tc>
        <w:tc>
          <w:tcPr>
            <w:tcW w:w="2651" w:type="dxa"/>
          </w:tcPr>
          <w:p w14:paraId="1A21ABF8" w14:textId="77777777" w:rsidR="009529FC" w:rsidRDefault="009529FC" w:rsidP="002C1651">
            <w:r>
              <w:t>PB_EN_RA_DLR_1_2</w:t>
            </w:r>
          </w:p>
        </w:tc>
        <w:tc>
          <w:tcPr>
            <w:tcW w:w="2395" w:type="dxa"/>
          </w:tcPr>
          <w:p w14:paraId="18CF15F9" w14:textId="77777777" w:rsidR="009529FC" w:rsidRDefault="009529FC" w:rsidP="002C1651">
            <w:r>
              <w:t>Fail to Start Enables</w:t>
            </w:r>
          </w:p>
        </w:tc>
        <w:tc>
          <w:tcPr>
            <w:tcW w:w="2848" w:type="dxa"/>
          </w:tcPr>
          <w:p w14:paraId="5B8AB2DE" w14:textId="77777777" w:rsidR="009529FC" w:rsidRDefault="009529FC" w:rsidP="002C1651">
            <w:r>
              <w:t>Used on HMI</w:t>
            </w:r>
          </w:p>
        </w:tc>
      </w:tr>
      <w:tr w:rsidR="009529FC" w14:paraId="56F00055" w14:textId="77777777" w:rsidTr="003178D3">
        <w:tc>
          <w:tcPr>
            <w:tcW w:w="2564" w:type="dxa"/>
          </w:tcPr>
          <w:p w14:paraId="69EE6F30" w14:textId="77777777" w:rsidR="009529FC" w:rsidRDefault="009529FC" w:rsidP="002C1651">
            <w:r>
              <w:t>PB_XF</w:t>
            </w:r>
          </w:p>
        </w:tc>
        <w:tc>
          <w:tcPr>
            <w:tcW w:w="2651" w:type="dxa"/>
          </w:tcPr>
          <w:p w14:paraId="7B2C720E" w14:textId="77777777" w:rsidR="009529FC" w:rsidRDefault="009529FC" w:rsidP="002C1651">
            <w:r>
              <w:t>PB_EN_RA_DLR_1_2</w:t>
            </w:r>
          </w:p>
        </w:tc>
        <w:tc>
          <w:tcPr>
            <w:tcW w:w="2395" w:type="dxa"/>
          </w:tcPr>
          <w:p w14:paraId="73207952" w14:textId="77777777" w:rsidR="009529FC" w:rsidRDefault="009529FC" w:rsidP="009529FC">
            <w:r>
              <w:t>Fail to Stop Enables</w:t>
            </w:r>
          </w:p>
        </w:tc>
        <w:tc>
          <w:tcPr>
            <w:tcW w:w="2848" w:type="dxa"/>
          </w:tcPr>
          <w:p w14:paraId="3FDB30E8" w14:textId="77777777" w:rsidR="009529FC" w:rsidRDefault="009529FC" w:rsidP="002C1651">
            <w:r>
              <w:t>Used on HMI</w:t>
            </w:r>
          </w:p>
        </w:tc>
      </w:tr>
      <w:tr w:rsidR="009529FC" w14:paraId="1289B4EC" w14:textId="77777777" w:rsidTr="003178D3">
        <w:tc>
          <w:tcPr>
            <w:tcW w:w="2564" w:type="dxa"/>
          </w:tcPr>
          <w:p w14:paraId="5049A4BB" w14:textId="77777777" w:rsidR="009529FC" w:rsidRDefault="009529FC" w:rsidP="002C1651">
            <w:r>
              <w:t>PB_SU</w:t>
            </w:r>
          </w:p>
        </w:tc>
        <w:tc>
          <w:tcPr>
            <w:tcW w:w="2651" w:type="dxa"/>
          </w:tcPr>
          <w:p w14:paraId="34416A55" w14:textId="77777777" w:rsidR="009529FC" w:rsidRDefault="009529FC" w:rsidP="002C1651">
            <w:r>
              <w:t>PB_EN_RA_DLR_1_2</w:t>
            </w:r>
          </w:p>
        </w:tc>
        <w:tc>
          <w:tcPr>
            <w:tcW w:w="2395" w:type="dxa"/>
          </w:tcPr>
          <w:p w14:paraId="4C9914E5" w14:textId="77777777" w:rsidR="009529FC" w:rsidRDefault="009529FC" w:rsidP="002C1651">
            <w:r>
              <w:t>Uncommanded Start Enables</w:t>
            </w:r>
          </w:p>
        </w:tc>
        <w:tc>
          <w:tcPr>
            <w:tcW w:w="2848" w:type="dxa"/>
          </w:tcPr>
          <w:p w14:paraId="27C3831D" w14:textId="77777777" w:rsidR="009529FC" w:rsidRDefault="009529FC" w:rsidP="002C1651">
            <w:r>
              <w:t>Used on HMI</w:t>
            </w:r>
          </w:p>
        </w:tc>
      </w:tr>
      <w:tr w:rsidR="009529FC" w14:paraId="4100896C" w14:textId="77777777" w:rsidTr="003178D3">
        <w:tc>
          <w:tcPr>
            <w:tcW w:w="2564" w:type="dxa"/>
          </w:tcPr>
          <w:p w14:paraId="47EE7CDA" w14:textId="77777777" w:rsidR="009529FC" w:rsidRDefault="009529FC" w:rsidP="002C1651">
            <w:r>
              <w:t>PB_XU</w:t>
            </w:r>
          </w:p>
        </w:tc>
        <w:tc>
          <w:tcPr>
            <w:tcW w:w="2651" w:type="dxa"/>
          </w:tcPr>
          <w:p w14:paraId="23389D1A" w14:textId="77777777" w:rsidR="009529FC" w:rsidRDefault="009529FC" w:rsidP="002C1651">
            <w:r>
              <w:t>PB_EN_RA_DLR_1_2</w:t>
            </w:r>
          </w:p>
        </w:tc>
        <w:tc>
          <w:tcPr>
            <w:tcW w:w="2395" w:type="dxa"/>
          </w:tcPr>
          <w:p w14:paraId="4DEFA31F" w14:textId="77777777" w:rsidR="009529FC" w:rsidRDefault="009529FC" w:rsidP="002C1651">
            <w:r>
              <w:t>Uncommanded Stop Enables</w:t>
            </w:r>
          </w:p>
        </w:tc>
        <w:tc>
          <w:tcPr>
            <w:tcW w:w="2848" w:type="dxa"/>
          </w:tcPr>
          <w:p w14:paraId="7D51AA55" w14:textId="77777777" w:rsidR="009529FC" w:rsidRDefault="009529FC" w:rsidP="002C1651">
            <w:r>
              <w:t>Used on HMI</w:t>
            </w:r>
          </w:p>
        </w:tc>
      </w:tr>
      <w:tr w:rsidR="009529FC" w14:paraId="2B2BF00E" w14:textId="77777777" w:rsidTr="003178D3">
        <w:tc>
          <w:tcPr>
            <w:tcW w:w="2564" w:type="dxa"/>
          </w:tcPr>
          <w:p w14:paraId="4CA4C887" w14:textId="77777777" w:rsidR="009529FC" w:rsidRDefault="009529FC" w:rsidP="002C1651">
            <w:r>
              <w:t>PB_AE</w:t>
            </w:r>
          </w:p>
        </w:tc>
        <w:tc>
          <w:tcPr>
            <w:tcW w:w="2651" w:type="dxa"/>
          </w:tcPr>
          <w:p w14:paraId="68ADCA24" w14:textId="77777777" w:rsidR="009529FC" w:rsidRDefault="009529FC" w:rsidP="002C1651">
            <w:r>
              <w:t>PB_EN_RA_DLR_1_2</w:t>
            </w:r>
          </w:p>
        </w:tc>
        <w:tc>
          <w:tcPr>
            <w:tcW w:w="2395" w:type="dxa"/>
          </w:tcPr>
          <w:p w14:paraId="6E30C4E1" w14:textId="77777777" w:rsidR="009529FC" w:rsidRDefault="00482DDE" w:rsidP="002C1651">
            <w:r>
              <w:t>Virtual</w:t>
            </w:r>
            <w:r w:rsidR="009529FC">
              <w:t xml:space="preserve"> Alarm Enables</w:t>
            </w:r>
          </w:p>
        </w:tc>
        <w:tc>
          <w:tcPr>
            <w:tcW w:w="2848" w:type="dxa"/>
          </w:tcPr>
          <w:p w14:paraId="5FFDEAF7" w14:textId="77777777" w:rsidR="009529FC" w:rsidRDefault="009529FC" w:rsidP="002C1651">
            <w:r>
              <w:t>Used on HMI</w:t>
            </w:r>
          </w:p>
        </w:tc>
      </w:tr>
    </w:tbl>
    <w:p w14:paraId="4FA51942" w14:textId="77777777" w:rsidR="00736B12" w:rsidRDefault="00736B12"/>
    <w:p w14:paraId="0BC6E075" w14:textId="77777777" w:rsidR="00736B12" w:rsidRDefault="00736B12">
      <w:pPr>
        <w:rPr>
          <w:b/>
        </w:rPr>
      </w:pPr>
      <w:r>
        <w:rPr>
          <w:b/>
        </w:rPr>
        <w:t>AOI</w:t>
      </w:r>
    </w:p>
    <w:p w14:paraId="679D960F" w14:textId="77777777" w:rsidR="00736B12" w:rsidRDefault="00736B12">
      <w:r>
        <w:t>The AOI will be im</w:t>
      </w:r>
      <w:r w:rsidR="003178D3">
        <w:t xml:space="preserve">plemented within </w:t>
      </w:r>
      <w:r w:rsidR="00AB3F82">
        <w:t xml:space="preserve">a </w:t>
      </w:r>
      <w:r w:rsidR="002C1651">
        <w:t>motor</w:t>
      </w:r>
      <w:r w:rsidR="003178D3">
        <w:t xml:space="preserve"> routine within the Device Program</w:t>
      </w:r>
      <w:r w:rsidR="008B11FF">
        <w:t>.</w:t>
      </w:r>
      <w:r w:rsidR="00E31F70">
        <w:t xml:space="preserve"> </w:t>
      </w:r>
    </w:p>
    <w:tbl>
      <w:tblPr>
        <w:tblStyle w:val="TableGrid"/>
        <w:tblW w:w="12528" w:type="dxa"/>
        <w:tblLook w:val="04A0" w:firstRow="1" w:lastRow="0" w:firstColumn="1" w:lastColumn="0" w:noHBand="0" w:noVBand="1"/>
      </w:tblPr>
      <w:tblGrid>
        <w:gridCol w:w="2849"/>
        <w:gridCol w:w="1414"/>
        <w:gridCol w:w="3811"/>
        <w:gridCol w:w="1692"/>
        <w:gridCol w:w="2762"/>
      </w:tblGrid>
      <w:tr w:rsidR="0043795C" w:rsidRPr="00453F47" w14:paraId="6AF2E78E" w14:textId="77777777" w:rsidTr="00953F57">
        <w:trPr>
          <w:tblHeader/>
        </w:trPr>
        <w:tc>
          <w:tcPr>
            <w:tcW w:w="2849" w:type="dxa"/>
          </w:tcPr>
          <w:p w14:paraId="2392A813" w14:textId="77777777" w:rsidR="00736B12" w:rsidRPr="00453F47" w:rsidRDefault="00736B12" w:rsidP="002C1651">
            <w:pPr>
              <w:rPr>
                <w:b/>
              </w:rPr>
            </w:pPr>
            <w:r>
              <w:rPr>
                <w:b/>
              </w:rPr>
              <w:t>AOI Parameter</w:t>
            </w:r>
          </w:p>
        </w:tc>
        <w:tc>
          <w:tcPr>
            <w:tcW w:w="1414" w:type="dxa"/>
          </w:tcPr>
          <w:p w14:paraId="4C46A696" w14:textId="77777777" w:rsidR="00736B12" w:rsidRDefault="00736B12" w:rsidP="002C1651">
            <w:pPr>
              <w:rPr>
                <w:b/>
              </w:rPr>
            </w:pPr>
            <w:r>
              <w:rPr>
                <w:b/>
              </w:rPr>
              <w:t>Requirement</w:t>
            </w:r>
          </w:p>
        </w:tc>
        <w:tc>
          <w:tcPr>
            <w:tcW w:w="3811" w:type="dxa"/>
          </w:tcPr>
          <w:p w14:paraId="4D719F7C" w14:textId="77777777" w:rsidR="00736B12" w:rsidRPr="00453F47" w:rsidRDefault="00736B12" w:rsidP="002C1651">
            <w:pPr>
              <w:rPr>
                <w:b/>
              </w:rPr>
            </w:pPr>
            <w:r>
              <w:rPr>
                <w:b/>
              </w:rPr>
              <w:t>Default Value</w:t>
            </w:r>
          </w:p>
        </w:tc>
        <w:tc>
          <w:tcPr>
            <w:tcW w:w="1692" w:type="dxa"/>
          </w:tcPr>
          <w:p w14:paraId="1B002D78" w14:textId="77777777" w:rsidR="00736B12" w:rsidRPr="00453F47" w:rsidRDefault="00736B12" w:rsidP="002C1651">
            <w:pPr>
              <w:rPr>
                <w:b/>
              </w:rPr>
            </w:pPr>
            <w:r w:rsidRPr="00453F47">
              <w:rPr>
                <w:b/>
              </w:rPr>
              <w:t>Description</w:t>
            </w:r>
          </w:p>
        </w:tc>
        <w:tc>
          <w:tcPr>
            <w:tcW w:w="2762" w:type="dxa"/>
          </w:tcPr>
          <w:p w14:paraId="70DD0AC4" w14:textId="77777777" w:rsidR="00736B12" w:rsidRPr="00453F47" w:rsidRDefault="00736B12" w:rsidP="002C1651">
            <w:pPr>
              <w:rPr>
                <w:b/>
              </w:rPr>
            </w:pPr>
            <w:r>
              <w:rPr>
                <w:b/>
              </w:rPr>
              <w:t>Implementation Guideline</w:t>
            </w:r>
          </w:p>
        </w:tc>
      </w:tr>
      <w:tr w:rsidR="0043795C" w:rsidRPr="00453F47" w14:paraId="6231134B" w14:textId="77777777" w:rsidTr="00953F57">
        <w:tc>
          <w:tcPr>
            <w:tcW w:w="2849" w:type="dxa"/>
          </w:tcPr>
          <w:p w14:paraId="03AA1139" w14:textId="77777777" w:rsidR="00736B12" w:rsidRPr="00736B12" w:rsidRDefault="002C1651" w:rsidP="002C1651">
            <w:r>
              <w:t>Motor</w:t>
            </w:r>
            <w:r w:rsidR="0043795C">
              <w:t>_v1</w:t>
            </w:r>
          </w:p>
        </w:tc>
        <w:tc>
          <w:tcPr>
            <w:tcW w:w="1414" w:type="dxa"/>
          </w:tcPr>
          <w:p w14:paraId="2E637B12" w14:textId="77777777" w:rsidR="00736B12" w:rsidRPr="00736B12" w:rsidRDefault="0043795C" w:rsidP="002C1651">
            <w:r>
              <w:t>Mandatory</w:t>
            </w:r>
          </w:p>
        </w:tc>
        <w:tc>
          <w:tcPr>
            <w:tcW w:w="3811" w:type="dxa"/>
          </w:tcPr>
          <w:p w14:paraId="39752054" w14:textId="77777777" w:rsidR="00736B12" w:rsidRPr="0043795C" w:rsidRDefault="0043795C" w:rsidP="002C1651">
            <w:r>
              <w:rPr>
                <w:i/>
              </w:rPr>
              <w:t>Tagname.</w:t>
            </w:r>
            <w:r>
              <w:t>ADDON</w:t>
            </w:r>
          </w:p>
        </w:tc>
        <w:tc>
          <w:tcPr>
            <w:tcW w:w="1692" w:type="dxa"/>
          </w:tcPr>
          <w:p w14:paraId="5D661898" w14:textId="77777777" w:rsidR="00736B12" w:rsidRPr="00736B12" w:rsidRDefault="002C1651" w:rsidP="002C1651">
            <w:r>
              <w:t>Motor</w:t>
            </w:r>
            <w:r w:rsidR="00E31F70">
              <w:t xml:space="preserve"> </w:t>
            </w:r>
            <w:r w:rsidR="0043795C">
              <w:t>AOI</w:t>
            </w:r>
          </w:p>
        </w:tc>
        <w:tc>
          <w:tcPr>
            <w:tcW w:w="2762" w:type="dxa"/>
          </w:tcPr>
          <w:p w14:paraId="30CA7681" w14:textId="37B6AE7A" w:rsidR="00736B12" w:rsidRPr="00736B12" w:rsidRDefault="0043795C" w:rsidP="002C1651">
            <w:del w:id="10" w:author="Steve Cauduro" w:date="2020-03-18T14:06:00Z">
              <w:r>
                <w:delText>N/Ap</w:delText>
              </w:r>
            </w:del>
            <w:ins w:id="11" w:author="Steve Cauduro" w:date="2020-03-18T14:06:00Z">
              <w:r w:rsidR="005F4DA4">
                <w:t>N/A</w:t>
              </w:r>
            </w:ins>
          </w:p>
        </w:tc>
      </w:tr>
      <w:tr w:rsidR="0043795C" w:rsidRPr="00453F47" w14:paraId="7595936A" w14:textId="77777777" w:rsidTr="00953F57">
        <w:tc>
          <w:tcPr>
            <w:tcW w:w="2849" w:type="dxa"/>
          </w:tcPr>
          <w:p w14:paraId="0FBE1BAF" w14:textId="77777777" w:rsidR="00736B12" w:rsidRDefault="0043795C" w:rsidP="002C1651">
            <w:r>
              <w:lastRenderedPageBreak/>
              <w:t>Alarm_Sim_Enable</w:t>
            </w:r>
          </w:p>
        </w:tc>
        <w:tc>
          <w:tcPr>
            <w:tcW w:w="1414" w:type="dxa"/>
          </w:tcPr>
          <w:p w14:paraId="0B38D095" w14:textId="77777777" w:rsidR="00736B12" w:rsidRDefault="0043795C" w:rsidP="002C1651">
            <w:r>
              <w:t>Mandatory</w:t>
            </w:r>
          </w:p>
        </w:tc>
        <w:tc>
          <w:tcPr>
            <w:tcW w:w="3811" w:type="dxa"/>
          </w:tcPr>
          <w:p w14:paraId="1DA6ACF6" w14:textId="77777777" w:rsidR="00736B12" w:rsidRPr="0043795C" w:rsidRDefault="0043795C" w:rsidP="002C1651">
            <w:r>
              <w:rPr>
                <w:i/>
              </w:rPr>
              <w:t>Tagname</w:t>
            </w:r>
            <w:r>
              <w:t>.PB_SM</w:t>
            </w:r>
          </w:p>
        </w:tc>
        <w:tc>
          <w:tcPr>
            <w:tcW w:w="1692" w:type="dxa"/>
          </w:tcPr>
          <w:p w14:paraId="1E462220" w14:textId="77777777" w:rsidR="00736B12" w:rsidRDefault="0043795C" w:rsidP="002C1651">
            <w:r>
              <w:t>Alarm Simulate PB</w:t>
            </w:r>
          </w:p>
        </w:tc>
        <w:tc>
          <w:tcPr>
            <w:tcW w:w="2762" w:type="dxa"/>
          </w:tcPr>
          <w:p w14:paraId="0397E76B" w14:textId="76505F33" w:rsidR="00736B12" w:rsidRDefault="0043795C" w:rsidP="002C1651">
            <w:del w:id="12" w:author="Steve Cauduro" w:date="2020-03-18T14:06:00Z">
              <w:r>
                <w:delText>N/Ap</w:delText>
              </w:r>
            </w:del>
            <w:ins w:id="13" w:author="Steve Cauduro" w:date="2020-03-18T14:06:00Z">
              <w:r w:rsidR="005F4DA4">
                <w:t>N/A</w:t>
              </w:r>
            </w:ins>
          </w:p>
        </w:tc>
      </w:tr>
      <w:tr w:rsidR="0043795C" w:rsidRPr="00453F47" w14:paraId="391606DA" w14:textId="77777777" w:rsidTr="00953F57">
        <w:trPr>
          <w:trHeight w:val="611"/>
        </w:trPr>
        <w:tc>
          <w:tcPr>
            <w:tcW w:w="2849" w:type="dxa"/>
          </w:tcPr>
          <w:p w14:paraId="06453569" w14:textId="77777777" w:rsidR="00736B12" w:rsidRDefault="0043795C" w:rsidP="002C1651">
            <w:r>
              <w:t>Control_Mode</w:t>
            </w:r>
          </w:p>
        </w:tc>
        <w:tc>
          <w:tcPr>
            <w:tcW w:w="1414" w:type="dxa"/>
          </w:tcPr>
          <w:p w14:paraId="281E9FD7" w14:textId="77777777" w:rsidR="00736B12" w:rsidRDefault="0043795C" w:rsidP="002C1651">
            <w:r>
              <w:t>Mandatory</w:t>
            </w:r>
          </w:p>
        </w:tc>
        <w:tc>
          <w:tcPr>
            <w:tcW w:w="3811" w:type="dxa"/>
          </w:tcPr>
          <w:p w14:paraId="39E6B267" w14:textId="77777777" w:rsidR="00736B12" w:rsidRPr="0043795C" w:rsidRDefault="0043795C" w:rsidP="002C1651">
            <w:r>
              <w:rPr>
                <w:i/>
              </w:rPr>
              <w:t>Tagname</w:t>
            </w:r>
            <w:r>
              <w:t>.DI_CL.eng</w:t>
            </w:r>
          </w:p>
        </w:tc>
        <w:tc>
          <w:tcPr>
            <w:tcW w:w="1692" w:type="dxa"/>
          </w:tcPr>
          <w:p w14:paraId="6256F534" w14:textId="77777777" w:rsidR="00736B12" w:rsidRDefault="0043795C" w:rsidP="002C1651">
            <w:r>
              <w:t>Control Mode Input Status</w:t>
            </w:r>
          </w:p>
        </w:tc>
        <w:tc>
          <w:tcPr>
            <w:tcW w:w="2762" w:type="dxa"/>
          </w:tcPr>
          <w:p w14:paraId="3D09B949" w14:textId="0461226A" w:rsidR="00736B12" w:rsidRDefault="0043795C" w:rsidP="002C1651">
            <w:del w:id="14" w:author="Steve Cauduro" w:date="2020-03-18T14:06:00Z">
              <w:r>
                <w:delText>N/Ap</w:delText>
              </w:r>
            </w:del>
            <w:ins w:id="15" w:author="Steve Cauduro" w:date="2020-03-18T14:06:00Z">
              <w:r w:rsidR="005F4DA4">
                <w:t>N/A</w:t>
              </w:r>
            </w:ins>
          </w:p>
        </w:tc>
      </w:tr>
      <w:tr w:rsidR="0073506A" w:rsidRPr="00453F47" w14:paraId="2D5AC7AD" w14:textId="77777777" w:rsidTr="00953F57">
        <w:tc>
          <w:tcPr>
            <w:tcW w:w="2849" w:type="dxa"/>
          </w:tcPr>
          <w:p w14:paraId="1D11B12A" w14:textId="77777777" w:rsidR="0073506A" w:rsidRDefault="0073506A" w:rsidP="002C1651">
            <w:r>
              <w:t>Stroke_Control_Mode</w:t>
            </w:r>
          </w:p>
        </w:tc>
        <w:tc>
          <w:tcPr>
            <w:tcW w:w="1414" w:type="dxa"/>
          </w:tcPr>
          <w:p w14:paraId="4AC6552D" w14:textId="77777777" w:rsidR="0073506A" w:rsidRDefault="0073506A" w:rsidP="002C1651">
            <w:r>
              <w:t>Mandatory</w:t>
            </w:r>
          </w:p>
        </w:tc>
        <w:tc>
          <w:tcPr>
            <w:tcW w:w="3811" w:type="dxa"/>
          </w:tcPr>
          <w:p w14:paraId="35BE6CAD" w14:textId="77777777" w:rsidR="0073506A" w:rsidRPr="0043795C" w:rsidRDefault="0073506A" w:rsidP="0073506A">
            <w:r>
              <w:rPr>
                <w:i/>
              </w:rPr>
              <w:t>Tagname</w:t>
            </w:r>
            <w:r>
              <w:t>.DI_SK.eng</w:t>
            </w:r>
          </w:p>
        </w:tc>
        <w:tc>
          <w:tcPr>
            <w:tcW w:w="1692" w:type="dxa"/>
          </w:tcPr>
          <w:p w14:paraId="655BEDB4" w14:textId="77777777" w:rsidR="0073506A" w:rsidRDefault="0073506A" w:rsidP="00ED3F4F">
            <w:r>
              <w:t>Stroke Control Mode Input Status</w:t>
            </w:r>
          </w:p>
        </w:tc>
        <w:tc>
          <w:tcPr>
            <w:tcW w:w="2762" w:type="dxa"/>
          </w:tcPr>
          <w:p w14:paraId="12BB0FD3" w14:textId="1D71EBCA" w:rsidR="0073506A" w:rsidRDefault="0073506A" w:rsidP="00ED3F4F">
            <w:del w:id="16" w:author="Steve Cauduro" w:date="2020-03-18T14:06:00Z">
              <w:r>
                <w:delText>N/Ap</w:delText>
              </w:r>
            </w:del>
            <w:ins w:id="17" w:author="Steve Cauduro" w:date="2020-03-18T14:06:00Z">
              <w:r w:rsidR="005F4DA4">
                <w:t>N/A</w:t>
              </w:r>
            </w:ins>
          </w:p>
        </w:tc>
      </w:tr>
      <w:tr w:rsidR="0073506A" w:rsidRPr="00453F47" w14:paraId="68C19DB8" w14:textId="77777777" w:rsidTr="00953F57">
        <w:tc>
          <w:tcPr>
            <w:tcW w:w="2849" w:type="dxa"/>
          </w:tcPr>
          <w:p w14:paraId="0EAB1044" w14:textId="77777777" w:rsidR="0073506A" w:rsidRDefault="0073506A" w:rsidP="002C1651">
            <w:r>
              <w:t>Running _Status</w:t>
            </w:r>
          </w:p>
        </w:tc>
        <w:tc>
          <w:tcPr>
            <w:tcW w:w="1414" w:type="dxa"/>
          </w:tcPr>
          <w:p w14:paraId="539BC111" w14:textId="77777777" w:rsidR="0073506A" w:rsidRDefault="0073506A" w:rsidP="002C1651">
            <w:r>
              <w:t>Mandatory</w:t>
            </w:r>
          </w:p>
        </w:tc>
        <w:tc>
          <w:tcPr>
            <w:tcW w:w="3811" w:type="dxa"/>
          </w:tcPr>
          <w:p w14:paraId="194A8424" w14:textId="77777777" w:rsidR="0073506A" w:rsidRDefault="0073506A" w:rsidP="0043795C">
            <w:pPr>
              <w:rPr>
                <w:i/>
              </w:rPr>
            </w:pPr>
            <w:r>
              <w:rPr>
                <w:i/>
              </w:rPr>
              <w:t>Tagname</w:t>
            </w:r>
            <w:r>
              <w:t>.DI_SS.eng</w:t>
            </w:r>
          </w:p>
        </w:tc>
        <w:tc>
          <w:tcPr>
            <w:tcW w:w="1692" w:type="dxa"/>
          </w:tcPr>
          <w:p w14:paraId="5ABC202F" w14:textId="77777777" w:rsidR="0073506A" w:rsidRDefault="0073506A" w:rsidP="002C1651">
            <w:r>
              <w:t>Generator Running Status</w:t>
            </w:r>
          </w:p>
        </w:tc>
        <w:tc>
          <w:tcPr>
            <w:tcW w:w="2762" w:type="dxa"/>
          </w:tcPr>
          <w:p w14:paraId="7E2B935F" w14:textId="366F6F76" w:rsidR="0073506A" w:rsidRDefault="0073506A" w:rsidP="002C1651">
            <w:del w:id="18" w:author="Steve Cauduro" w:date="2020-03-18T14:06:00Z">
              <w:r>
                <w:delText>N/Ap</w:delText>
              </w:r>
            </w:del>
            <w:ins w:id="19" w:author="Steve Cauduro" w:date="2020-03-18T14:06:00Z">
              <w:r w:rsidR="005F4DA4">
                <w:t>N/A</w:t>
              </w:r>
            </w:ins>
          </w:p>
        </w:tc>
      </w:tr>
      <w:tr w:rsidR="0073506A" w:rsidRPr="00453F47" w14:paraId="6FBDEBBD" w14:textId="77777777" w:rsidTr="00953F57">
        <w:tc>
          <w:tcPr>
            <w:tcW w:w="2849" w:type="dxa"/>
          </w:tcPr>
          <w:p w14:paraId="66CC7F92" w14:textId="77777777" w:rsidR="0073506A" w:rsidRDefault="0073506A" w:rsidP="002C1651">
            <w:r>
              <w:t>Station_Control_Power</w:t>
            </w:r>
          </w:p>
        </w:tc>
        <w:tc>
          <w:tcPr>
            <w:tcW w:w="1414" w:type="dxa"/>
          </w:tcPr>
          <w:p w14:paraId="4E46FB2D" w14:textId="77777777" w:rsidR="0073506A" w:rsidRDefault="0073506A" w:rsidP="002C1651">
            <w:r>
              <w:t>Mandatory</w:t>
            </w:r>
          </w:p>
        </w:tc>
        <w:tc>
          <w:tcPr>
            <w:tcW w:w="3811" w:type="dxa"/>
          </w:tcPr>
          <w:p w14:paraId="141EBFD9" w14:textId="77777777" w:rsidR="0073506A" w:rsidRPr="000E232C" w:rsidRDefault="0073506A" w:rsidP="0073506A">
            <w:r>
              <w:rPr>
                <w:i/>
              </w:rPr>
              <w:t>BXXPSB1CP1DA_JR</w:t>
            </w:r>
            <w:r>
              <w:t>.eng</w:t>
            </w:r>
          </w:p>
        </w:tc>
        <w:tc>
          <w:tcPr>
            <w:tcW w:w="1692" w:type="dxa"/>
          </w:tcPr>
          <w:p w14:paraId="7AB29AC8" w14:textId="77777777" w:rsidR="0073506A" w:rsidRDefault="0073506A" w:rsidP="002C1651">
            <w:r>
              <w:t>Control Power status, masks alarms when power fails</w:t>
            </w:r>
          </w:p>
        </w:tc>
        <w:tc>
          <w:tcPr>
            <w:tcW w:w="2762" w:type="dxa"/>
          </w:tcPr>
          <w:p w14:paraId="30E8D847" w14:textId="77777777" w:rsidR="0073506A" w:rsidRDefault="0073506A" w:rsidP="0073506A">
            <w:r>
              <w:t>Replace with a suitable power detection tag if control power failed status not available.</w:t>
            </w:r>
          </w:p>
        </w:tc>
      </w:tr>
      <w:tr w:rsidR="0073506A" w:rsidRPr="00453F47" w14:paraId="38AC3F6B" w14:textId="77777777" w:rsidTr="00953F57">
        <w:tc>
          <w:tcPr>
            <w:tcW w:w="2849" w:type="dxa"/>
          </w:tcPr>
          <w:p w14:paraId="6409AA98" w14:textId="77777777" w:rsidR="0073506A" w:rsidRDefault="0073506A" w:rsidP="0073506A">
            <w:r>
              <w:t>Manual_Mode</w:t>
            </w:r>
          </w:p>
        </w:tc>
        <w:tc>
          <w:tcPr>
            <w:tcW w:w="1414" w:type="dxa"/>
          </w:tcPr>
          <w:p w14:paraId="61E269A6" w14:textId="77777777" w:rsidR="0073506A" w:rsidRDefault="0073506A" w:rsidP="002C1651">
            <w:r>
              <w:t>Mandatory</w:t>
            </w:r>
          </w:p>
        </w:tc>
        <w:tc>
          <w:tcPr>
            <w:tcW w:w="3811" w:type="dxa"/>
          </w:tcPr>
          <w:p w14:paraId="45FBFCBE" w14:textId="77777777" w:rsidR="0073506A" w:rsidRPr="00946C3A" w:rsidRDefault="0073506A" w:rsidP="0043795C">
            <w:r>
              <w:rPr>
                <w:i/>
              </w:rPr>
              <w:t>Tagname</w:t>
            </w:r>
            <w:r>
              <w:t>.DI_PM</w:t>
            </w:r>
          </w:p>
        </w:tc>
        <w:tc>
          <w:tcPr>
            <w:tcW w:w="1692" w:type="dxa"/>
          </w:tcPr>
          <w:p w14:paraId="6F1BCD07" w14:textId="77777777" w:rsidR="0073506A" w:rsidRDefault="0073506A" w:rsidP="002C1651">
            <w:r>
              <w:t>Manual Mode Status</w:t>
            </w:r>
          </w:p>
        </w:tc>
        <w:tc>
          <w:tcPr>
            <w:tcW w:w="2762" w:type="dxa"/>
          </w:tcPr>
          <w:p w14:paraId="189574BD" w14:textId="6C13DBDB" w:rsidR="0073506A" w:rsidRDefault="0073506A" w:rsidP="002C1651">
            <w:del w:id="20" w:author="Steve Cauduro" w:date="2020-03-18T14:06:00Z">
              <w:r>
                <w:delText>N/Ap</w:delText>
              </w:r>
            </w:del>
            <w:ins w:id="21" w:author="Steve Cauduro" w:date="2020-03-18T14:06:00Z">
              <w:r w:rsidR="005F4DA4">
                <w:t>N/A</w:t>
              </w:r>
            </w:ins>
          </w:p>
        </w:tc>
      </w:tr>
      <w:tr w:rsidR="0073506A" w:rsidRPr="00453F47" w14:paraId="6A16A166" w14:textId="77777777" w:rsidTr="00953F57">
        <w:tc>
          <w:tcPr>
            <w:tcW w:w="2849" w:type="dxa"/>
          </w:tcPr>
          <w:p w14:paraId="4309ADA9" w14:textId="77777777" w:rsidR="0073506A" w:rsidRDefault="0073506A" w:rsidP="0073506A">
            <w:r>
              <w:t>Auto_Mode</w:t>
            </w:r>
          </w:p>
        </w:tc>
        <w:tc>
          <w:tcPr>
            <w:tcW w:w="1414" w:type="dxa"/>
          </w:tcPr>
          <w:p w14:paraId="6557F24D" w14:textId="77777777" w:rsidR="0073506A" w:rsidRDefault="0073506A" w:rsidP="002C1651">
            <w:r>
              <w:t>Mandatory</w:t>
            </w:r>
          </w:p>
        </w:tc>
        <w:tc>
          <w:tcPr>
            <w:tcW w:w="3811" w:type="dxa"/>
          </w:tcPr>
          <w:p w14:paraId="79F75FDE" w14:textId="77777777" w:rsidR="0073506A" w:rsidRDefault="0073506A" w:rsidP="0043795C">
            <w:pPr>
              <w:rPr>
                <w:i/>
              </w:rPr>
            </w:pPr>
            <w:r>
              <w:rPr>
                <w:i/>
              </w:rPr>
              <w:t>Tagname</w:t>
            </w:r>
            <w:r>
              <w:t>.DI_AA</w:t>
            </w:r>
          </w:p>
        </w:tc>
        <w:tc>
          <w:tcPr>
            <w:tcW w:w="1692" w:type="dxa"/>
          </w:tcPr>
          <w:p w14:paraId="2225B712" w14:textId="77777777" w:rsidR="0073506A" w:rsidRDefault="0073506A" w:rsidP="002C1651">
            <w:r>
              <w:t>Auto Mode Status</w:t>
            </w:r>
          </w:p>
        </w:tc>
        <w:tc>
          <w:tcPr>
            <w:tcW w:w="2762" w:type="dxa"/>
          </w:tcPr>
          <w:p w14:paraId="1BECE4EA" w14:textId="50E6402B" w:rsidR="0073506A" w:rsidRDefault="0073506A" w:rsidP="002C1651">
            <w:del w:id="22" w:author="Steve Cauduro" w:date="2020-03-18T14:06:00Z">
              <w:r>
                <w:delText>N/Ap</w:delText>
              </w:r>
            </w:del>
            <w:ins w:id="23" w:author="Steve Cauduro" w:date="2020-03-18T14:06:00Z">
              <w:r w:rsidR="005F4DA4">
                <w:t>N/A</w:t>
              </w:r>
            </w:ins>
          </w:p>
        </w:tc>
      </w:tr>
      <w:tr w:rsidR="0073506A" w:rsidRPr="00453F47" w14:paraId="0B134803" w14:textId="77777777" w:rsidTr="00953F57">
        <w:tc>
          <w:tcPr>
            <w:tcW w:w="2849" w:type="dxa"/>
          </w:tcPr>
          <w:p w14:paraId="013AAF55" w14:textId="77777777" w:rsidR="0073506A" w:rsidRDefault="0073506A" w:rsidP="00ED3F4F">
            <w:r>
              <w:t>Manual_Stroke</w:t>
            </w:r>
          </w:p>
        </w:tc>
        <w:tc>
          <w:tcPr>
            <w:tcW w:w="1414" w:type="dxa"/>
          </w:tcPr>
          <w:p w14:paraId="43650B39" w14:textId="77777777" w:rsidR="0073506A" w:rsidRDefault="0073506A" w:rsidP="00ED3F4F">
            <w:r>
              <w:t>Mandatory</w:t>
            </w:r>
          </w:p>
        </w:tc>
        <w:tc>
          <w:tcPr>
            <w:tcW w:w="3811" w:type="dxa"/>
          </w:tcPr>
          <w:p w14:paraId="166C5E28" w14:textId="77777777" w:rsidR="0073506A" w:rsidRPr="00946C3A" w:rsidRDefault="0073506A" w:rsidP="0073506A">
            <w:r>
              <w:rPr>
                <w:i/>
              </w:rPr>
              <w:t>Tagname</w:t>
            </w:r>
            <w:r>
              <w:t>.DI_MS</w:t>
            </w:r>
          </w:p>
        </w:tc>
        <w:tc>
          <w:tcPr>
            <w:tcW w:w="1692" w:type="dxa"/>
          </w:tcPr>
          <w:p w14:paraId="5664D84E" w14:textId="77777777" w:rsidR="0073506A" w:rsidRDefault="0073506A" w:rsidP="0073506A">
            <w:r>
              <w:t>Manual Stroke Status</w:t>
            </w:r>
          </w:p>
        </w:tc>
        <w:tc>
          <w:tcPr>
            <w:tcW w:w="2762" w:type="dxa"/>
          </w:tcPr>
          <w:p w14:paraId="75CB15E1" w14:textId="2C3882C5" w:rsidR="0073506A" w:rsidRDefault="0073506A" w:rsidP="00ED3F4F">
            <w:del w:id="24" w:author="Steve Cauduro" w:date="2020-03-18T14:06:00Z">
              <w:r>
                <w:delText>N/Ap</w:delText>
              </w:r>
            </w:del>
            <w:ins w:id="25" w:author="Steve Cauduro" w:date="2020-03-18T14:06:00Z">
              <w:r w:rsidR="005F4DA4">
                <w:t>N/A</w:t>
              </w:r>
            </w:ins>
          </w:p>
        </w:tc>
      </w:tr>
      <w:tr w:rsidR="0073506A" w:rsidRPr="00453F47" w14:paraId="5A4427C7" w14:textId="77777777" w:rsidTr="00953F57">
        <w:tc>
          <w:tcPr>
            <w:tcW w:w="2849" w:type="dxa"/>
          </w:tcPr>
          <w:p w14:paraId="7DBE4486" w14:textId="77777777" w:rsidR="0073506A" w:rsidRDefault="0073506A" w:rsidP="0073506A">
            <w:r>
              <w:t>Auto_Stroke</w:t>
            </w:r>
          </w:p>
        </w:tc>
        <w:tc>
          <w:tcPr>
            <w:tcW w:w="1414" w:type="dxa"/>
          </w:tcPr>
          <w:p w14:paraId="0757B3AE" w14:textId="77777777" w:rsidR="0073506A" w:rsidRDefault="0073506A" w:rsidP="00ED3F4F">
            <w:r>
              <w:t>Mandatory</w:t>
            </w:r>
          </w:p>
        </w:tc>
        <w:tc>
          <w:tcPr>
            <w:tcW w:w="3811" w:type="dxa"/>
          </w:tcPr>
          <w:p w14:paraId="4A94DC5F" w14:textId="77777777" w:rsidR="0073506A" w:rsidRDefault="0073506A" w:rsidP="0073506A">
            <w:pPr>
              <w:rPr>
                <w:i/>
              </w:rPr>
            </w:pPr>
            <w:r>
              <w:rPr>
                <w:i/>
              </w:rPr>
              <w:t>Tagname</w:t>
            </w:r>
            <w:r>
              <w:t>.DI_AS</w:t>
            </w:r>
          </w:p>
        </w:tc>
        <w:tc>
          <w:tcPr>
            <w:tcW w:w="1692" w:type="dxa"/>
          </w:tcPr>
          <w:p w14:paraId="4BD71143" w14:textId="77777777" w:rsidR="0073506A" w:rsidRDefault="0073506A" w:rsidP="0073506A">
            <w:r>
              <w:t>Auto Stroke Status</w:t>
            </w:r>
          </w:p>
        </w:tc>
        <w:tc>
          <w:tcPr>
            <w:tcW w:w="2762" w:type="dxa"/>
          </w:tcPr>
          <w:p w14:paraId="14BE0EA2" w14:textId="0EFD8E8B" w:rsidR="0073506A" w:rsidRDefault="0073506A" w:rsidP="00ED3F4F">
            <w:del w:id="26" w:author="Steve Cauduro" w:date="2020-03-18T14:06:00Z">
              <w:r>
                <w:delText>N/Ap</w:delText>
              </w:r>
            </w:del>
            <w:ins w:id="27" w:author="Steve Cauduro" w:date="2020-03-18T14:06:00Z">
              <w:r w:rsidR="005F4DA4">
                <w:t>N/A</w:t>
              </w:r>
            </w:ins>
          </w:p>
        </w:tc>
      </w:tr>
      <w:tr w:rsidR="0073506A" w:rsidRPr="00453F47" w14:paraId="31BFD0CC" w14:textId="77777777" w:rsidTr="00953F57">
        <w:tc>
          <w:tcPr>
            <w:tcW w:w="2849" w:type="dxa"/>
          </w:tcPr>
          <w:p w14:paraId="03B6EFB6" w14:textId="77777777" w:rsidR="0073506A" w:rsidRDefault="0073506A" w:rsidP="00ED3F4F">
            <w:r>
              <w:t>Manual_Mode_Request</w:t>
            </w:r>
          </w:p>
        </w:tc>
        <w:tc>
          <w:tcPr>
            <w:tcW w:w="1414" w:type="dxa"/>
          </w:tcPr>
          <w:p w14:paraId="1C16DA9B" w14:textId="77777777" w:rsidR="0073506A" w:rsidRDefault="0073506A" w:rsidP="00ED3F4F">
            <w:r>
              <w:t>Mandatory</w:t>
            </w:r>
          </w:p>
        </w:tc>
        <w:tc>
          <w:tcPr>
            <w:tcW w:w="3811" w:type="dxa"/>
          </w:tcPr>
          <w:p w14:paraId="33CD3CB5" w14:textId="77777777" w:rsidR="0073506A" w:rsidRPr="00946C3A" w:rsidRDefault="0073506A" w:rsidP="0073506A">
            <w:r>
              <w:rPr>
                <w:i/>
              </w:rPr>
              <w:t>Tagname</w:t>
            </w:r>
            <w:r>
              <w:t>.PB_PM</w:t>
            </w:r>
          </w:p>
        </w:tc>
        <w:tc>
          <w:tcPr>
            <w:tcW w:w="1692" w:type="dxa"/>
          </w:tcPr>
          <w:p w14:paraId="639EC1C5" w14:textId="77777777" w:rsidR="0073506A" w:rsidRDefault="0073506A" w:rsidP="0073506A">
            <w:r>
              <w:t>Toggle Between Pant Auto and Plant Manual Mode</w:t>
            </w:r>
          </w:p>
        </w:tc>
        <w:tc>
          <w:tcPr>
            <w:tcW w:w="2762" w:type="dxa"/>
          </w:tcPr>
          <w:p w14:paraId="5C7C907C" w14:textId="30522F35" w:rsidR="0073506A" w:rsidRDefault="0073506A" w:rsidP="00ED3F4F">
            <w:del w:id="28" w:author="Steve Cauduro" w:date="2020-03-18T14:06:00Z">
              <w:r>
                <w:delText>N/Ap</w:delText>
              </w:r>
            </w:del>
            <w:ins w:id="29" w:author="Steve Cauduro" w:date="2020-03-18T14:06:00Z">
              <w:r w:rsidR="005F4DA4">
                <w:t>N/A</w:t>
              </w:r>
            </w:ins>
          </w:p>
        </w:tc>
      </w:tr>
      <w:tr w:rsidR="0073506A" w:rsidRPr="00453F47" w14:paraId="4AF38154" w14:textId="77777777" w:rsidTr="00953F57">
        <w:tc>
          <w:tcPr>
            <w:tcW w:w="2849" w:type="dxa"/>
          </w:tcPr>
          <w:p w14:paraId="26B9DD3B" w14:textId="77777777" w:rsidR="0073506A" w:rsidRDefault="0073506A" w:rsidP="00ED3F4F">
            <w:r>
              <w:t>Manual_Stroke_Request</w:t>
            </w:r>
          </w:p>
        </w:tc>
        <w:tc>
          <w:tcPr>
            <w:tcW w:w="1414" w:type="dxa"/>
          </w:tcPr>
          <w:p w14:paraId="4368DFF9" w14:textId="77777777" w:rsidR="0073506A" w:rsidRDefault="0073506A" w:rsidP="00ED3F4F">
            <w:r>
              <w:t>Mandatory</w:t>
            </w:r>
          </w:p>
        </w:tc>
        <w:tc>
          <w:tcPr>
            <w:tcW w:w="3811" w:type="dxa"/>
          </w:tcPr>
          <w:p w14:paraId="29652E7F" w14:textId="77777777" w:rsidR="0073506A" w:rsidRDefault="0073506A" w:rsidP="0073506A">
            <w:pPr>
              <w:rPr>
                <w:i/>
              </w:rPr>
            </w:pPr>
            <w:r>
              <w:rPr>
                <w:i/>
              </w:rPr>
              <w:t>Tagname</w:t>
            </w:r>
            <w:r>
              <w:t>.PB_MS</w:t>
            </w:r>
          </w:p>
        </w:tc>
        <w:tc>
          <w:tcPr>
            <w:tcW w:w="1692" w:type="dxa"/>
          </w:tcPr>
          <w:p w14:paraId="29B58C37" w14:textId="77777777" w:rsidR="0073506A" w:rsidRDefault="0073506A" w:rsidP="0073506A">
            <w:r>
              <w:t>Toggle Between Pant Auto and Plant Manual Stroke Mode</w:t>
            </w:r>
          </w:p>
        </w:tc>
        <w:tc>
          <w:tcPr>
            <w:tcW w:w="2762" w:type="dxa"/>
          </w:tcPr>
          <w:p w14:paraId="34D0D7CC" w14:textId="5BE9CD62" w:rsidR="0073506A" w:rsidRDefault="0073506A" w:rsidP="00ED3F4F">
            <w:del w:id="30" w:author="Steve Cauduro" w:date="2020-03-18T14:06:00Z">
              <w:r>
                <w:delText>N/Ap</w:delText>
              </w:r>
            </w:del>
            <w:ins w:id="31" w:author="Steve Cauduro" w:date="2020-03-18T14:06:00Z">
              <w:r w:rsidR="005F4DA4">
                <w:t>N/A</w:t>
              </w:r>
            </w:ins>
          </w:p>
        </w:tc>
      </w:tr>
      <w:tr w:rsidR="0073506A" w:rsidRPr="00453F47" w14:paraId="1303FAE0" w14:textId="77777777" w:rsidTr="00953F57">
        <w:tc>
          <w:tcPr>
            <w:tcW w:w="2849" w:type="dxa"/>
          </w:tcPr>
          <w:p w14:paraId="7AB553A5" w14:textId="77777777" w:rsidR="0073506A" w:rsidRDefault="0073506A" w:rsidP="0073506A">
            <w:r>
              <w:t>Manual_Stop_Request</w:t>
            </w:r>
          </w:p>
        </w:tc>
        <w:tc>
          <w:tcPr>
            <w:tcW w:w="1414" w:type="dxa"/>
          </w:tcPr>
          <w:p w14:paraId="1956E2DF" w14:textId="77777777" w:rsidR="0073506A" w:rsidRDefault="0073506A" w:rsidP="00ED3F4F">
            <w:r>
              <w:t>Mandatory</w:t>
            </w:r>
          </w:p>
        </w:tc>
        <w:tc>
          <w:tcPr>
            <w:tcW w:w="3811" w:type="dxa"/>
          </w:tcPr>
          <w:p w14:paraId="354A374A" w14:textId="77777777" w:rsidR="0073506A" w:rsidRPr="00946C3A" w:rsidRDefault="0073506A" w:rsidP="0073506A">
            <w:r>
              <w:rPr>
                <w:i/>
              </w:rPr>
              <w:t>Tagname</w:t>
            </w:r>
            <w:r>
              <w:t>.PB_PP</w:t>
            </w:r>
          </w:p>
        </w:tc>
        <w:tc>
          <w:tcPr>
            <w:tcW w:w="1692" w:type="dxa"/>
          </w:tcPr>
          <w:p w14:paraId="7B37E726" w14:textId="77777777" w:rsidR="0073506A" w:rsidRDefault="0073506A" w:rsidP="0073506A">
            <w:r>
              <w:t>Manual Start Request from HMI</w:t>
            </w:r>
          </w:p>
        </w:tc>
        <w:tc>
          <w:tcPr>
            <w:tcW w:w="2762" w:type="dxa"/>
          </w:tcPr>
          <w:p w14:paraId="2AAB91C5" w14:textId="33790D3B" w:rsidR="0073506A" w:rsidRDefault="0073506A" w:rsidP="00ED3F4F">
            <w:del w:id="32" w:author="Steve Cauduro" w:date="2020-03-18T14:06:00Z">
              <w:r>
                <w:delText>N/Ap</w:delText>
              </w:r>
            </w:del>
            <w:ins w:id="33" w:author="Steve Cauduro" w:date="2020-03-18T14:06:00Z">
              <w:r w:rsidR="005F4DA4">
                <w:t>N/A</w:t>
              </w:r>
            </w:ins>
          </w:p>
        </w:tc>
      </w:tr>
      <w:tr w:rsidR="0073506A" w:rsidRPr="00453F47" w14:paraId="225FFA22" w14:textId="77777777" w:rsidTr="00953F57">
        <w:tc>
          <w:tcPr>
            <w:tcW w:w="2849" w:type="dxa"/>
          </w:tcPr>
          <w:p w14:paraId="1ABC21B8" w14:textId="77777777" w:rsidR="0073506A" w:rsidRDefault="0073506A" w:rsidP="0073506A">
            <w:r>
              <w:t>Manual_Start_Request</w:t>
            </w:r>
          </w:p>
        </w:tc>
        <w:tc>
          <w:tcPr>
            <w:tcW w:w="1414" w:type="dxa"/>
          </w:tcPr>
          <w:p w14:paraId="3E66481E" w14:textId="77777777" w:rsidR="0073506A" w:rsidRDefault="0073506A" w:rsidP="00ED3F4F">
            <w:r>
              <w:t>Mandatory</w:t>
            </w:r>
          </w:p>
        </w:tc>
        <w:tc>
          <w:tcPr>
            <w:tcW w:w="3811" w:type="dxa"/>
          </w:tcPr>
          <w:p w14:paraId="74E96A2E" w14:textId="77777777" w:rsidR="0073506A" w:rsidRDefault="0073506A" w:rsidP="0073506A">
            <w:pPr>
              <w:rPr>
                <w:i/>
              </w:rPr>
            </w:pPr>
            <w:r>
              <w:rPr>
                <w:i/>
              </w:rPr>
              <w:t>Tagname</w:t>
            </w:r>
            <w:r>
              <w:t>.PB_PT</w:t>
            </w:r>
          </w:p>
        </w:tc>
        <w:tc>
          <w:tcPr>
            <w:tcW w:w="1692" w:type="dxa"/>
          </w:tcPr>
          <w:p w14:paraId="399B6B43" w14:textId="77777777" w:rsidR="0073506A" w:rsidRDefault="0073506A" w:rsidP="0073506A">
            <w:r>
              <w:t xml:space="preserve">Manual Stop </w:t>
            </w:r>
            <w:r>
              <w:lastRenderedPageBreak/>
              <w:t>Request from HMI</w:t>
            </w:r>
          </w:p>
        </w:tc>
        <w:tc>
          <w:tcPr>
            <w:tcW w:w="2762" w:type="dxa"/>
          </w:tcPr>
          <w:p w14:paraId="1A6EA942" w14:textId="45FD681A" w:rsidR="0073506A" w:rsidRDefault="0073506A" w:rsidP="00ED3F4F">
            <w:del w:id="34" w:author="Steve Cauduro" w:date="2020-03-18T14:06:00Z">
              <w:r>
                <w:lastRenderedPageBreak/>
                <w:delText>N/Ap</w:delText>
              </w:r>
            </w:del>
            <w:ins w:id="35" w:author="Steve Cauduro" w:date="2020-03-18T14:06:00Z">
              <w:r w:rsidR="005F4DA4">
                <w:t>N/A</w:t>
              </w:r>
            </w:ins>
          </w:p>
        </w:tc>
      </w:tr>
      <w:tr w:rsidR="0073506A" w:rsidRPr="00453F47" w14:paraId="235814AE" w14:textId="77777777" w:rsidTr="00953F57">
        <w:tc>
          <w:tcPr>
            <w:tcW w:w="2849" w:type="dxa"/>
          </w:tcPr>
          <w:p w14:paraId="570BA3D2" w14:textId="77777777" w:rsidR="0073506A" w:rsidRDefault="0073506A" w:rsidP="00ED3F4F">
            <w:r>
              <w:t>Auto_Stop_Request</w:t>
            </w:r>
          </w:p>
        </w:tc>
        <w:tc>
          <w:tcPr>
            <w:tcW w:w="1414" w:type="dxa"/>
          </w:tcPr>
          <w:p w14:paraId="74989557" w14:textId="77777777" w:rsidR="0073506A" w:rsidRDefault="0073506A" w:rsidP="00ED3F4F">
            <w:r>
              <w:t>Optional</w:t>
            </w:r>
          </w:p>
        </w:tc>
        <w:tc>
          <w:tcPr>
            <w:tcW w:w="3811" w:type="dxa"/>
          </w:tcPr>
          <w:p w14:paraId="1CA61395" w14:textId="77777777" w:rsidR="0073506A" w:rsidRPr="00946C3A" w:rsidRDefault="0073506A" w:rsidP="0073506A">
            <w:r>
              <w:rPr>
                <w:i/>
              </w:rPr>
              <w:t>Tagname</w:t>
            </w:r>
            <w:r>
              <w:t>.ADDON.Auto_Stop_Request</w:t>
            </w:r>
          </w:p>
        </w:tc>
        <w:tc>
          <w:tcPr>
            <w:tcW w:w="1692" w:type="dxa"/>
          </w:tcPr>
          <w:p w14:paraId="2A4A010A" w14:textId="77777777" w:rsidR="0073506A" w:rsidRDefault="0073506A" w:rsidP="00ED3F4F">
            <w:r>
              <w:t>Plant Auto Stop Request</w:t>
            </w:r>
          </w:p>
        </w:tc>
        <w:tc>
          <w:tcPr>
            <w:tcW w:w="2762" w:type="dxa"/>
          </w:tcPr>
          <w:p w14:paraId="7416A22A" w14:textId="77777777" w:rsidR="0073506A" w:rsidRDefault="0073506A" w:rsidP="0073506A">
            <w:r>
              <w:t>Programmed outside AOI according to automatic control requirements</w:t>
            </w:r>
          </w:p>
        </w:tc>
      </w:tr>
      <w:tr w:rsidR="0073506A" w:rsidRPr="00453F47" w14:paraId="40B11AF8" w14:textId="77777777" w:rsidTr="00953F57">
        <w:tc>
          <w:tcPr>
            <w:tcW w:w="2849" w:type="dxa"/>
          </w:tcPr>
          <w:p w14:paraId="051E0E96" w14:textId="77777777" w:rsidR="0073506A" w:rsidRDefault="0073506A" w:rsidP="00ED3F4F">
            <w:r>
              <w:t>Auto_Start_Request</w:t>
            </w:r>
          </w:p>
        </w:tc>
        <w:tc>
          <w:tcPr>
            <w:tcW w:w="1414" w:type="dxa"/>
          </w:tcPr>
          <w:p w14:paraId="6D224CE2" w14:textId="77777777" w:rsidR="0073506A" w:rsidRDefault="0073506A" w:rsidP="00ED3F4F">
            <w:r>
              <w:t>Optional</w:t>
            </w:r>
          </w:p>
        </w:tc>
        <w:tc>
          <w:tcPr>
            <w:tcW w:w="3811" w:type="dxa"/>
          </w:tcPr>
          <w:p w14:paraId="57EC6360" w14:textId="77777777" w:rsidR="0073506A" w:rsidRDefault="0073506A" w:rsidP="0073506A">
            <w:pPr>
              <w:rPr>
                <w:i/>
              </w:rPr>
            </w:pPr>
            <w:r>
              <w:rPr>
                <w:i/>
              </w:rPr>
              <w:t>Tagname</w:t>
            </w:r>
            <w:r>
              <w:t>. ADDON.Auto_Start_Request</w:t>
            </w:r>
          </w:p>
        </w:tc>
        <w:tc>
          <w:tcPr>
            <w:tcW w:w="1692" w:type="dxa"/>
          </w:tcPr>
          <w:p w14:paraId="22AD3BA9" w14:textId="77777777" w:rsidR="0073506A" w:rsidRDefault="0073506A" w:rsidP="00ED3F4F">
            <w:r>
              <w:t>Plant Auto Start Request</w:t>
            </w:r>
          </w:p>
        </w:tc>
        <w:tc>
          <w:tcPr>
            <w:tcW w:w="2762" w:type="dxa"/>
          </w:tcPr>
          <w:p w14:paraId="6AD67771" w14:textId="77777777" w:rsidR="0073506A" w:rsidRDefault="0073506A" w:rsidP="00ED3F4F">
            <w:r>
              <w:t>Programmed outside AOI according to automatic control requirements</w:t>
            </w:r>
          </w:p>
        </w:tc>
      </w:tr>
      <w:tr w:rsidR="0073506A" w:rsidRPr="00453F47" w14:paraId="63171C10" w14:textId="77777777" w:rsidTr="00953F57">
        <w:tc>
          <w:tcPr>
            <w:tcW w:w="2849" w:type="dxa"/>
          </w:tcPr>
          <w:p w14:paraId="65646BBE" w14:textId="77777777" w:rsidR="0073506A" w:rsidRDefault="0073506A" w:rsidP="002C1651">
            <w:r>
              <w:t>Backup_Disable</w:t>
            </w:r>
          </w:p>
        </w:tc>
        <w:tc>
          <w:tcPr>
            <w:tcW w:w="1414" w:type="dxa"/>
          </w:tcPr>
          <w:p w14:paraId="58863515" w14:textId="77777777" w:rsidR="0073506A" w:rsidRDefault="0073506A" w:rsidP="0073506A">
            <w:r>
              <w:t>Optional</w:t>
            </w:r>
          </w:p>
        </w:tc>
        <w:tc>
          <w:tcPr>
            <w:tcW w:w="3811" w:type="dxa"/>
          </w:tcPr>
          <w:p w14:paraId="2FAF5766" w14:textId="77777777" w:rsidR="0073506A" w:rsidRDefault="0073506A" w:rsidP="0073506A">
            <w:pPr>
              <w:rPr>
                <w:i/>
              </w:rPr>
            </w:pPr>
            <w:r>
              <w:rPr>
                <w:i/>
              </w:rPr>
              <w:t>Tagname</w:t>
            </w:r>
            <w:r>
              <w:t>. ADDON.Backup_Disable</w:t>
            </w:r>
          </w:p>
        </w:tc>
        <w:tc>
          <w:tcPr>
            <w:tcW w:w="1692" w:type="dxa"/>
          </w:tcPr>
          <w:p w14:paraId="74B8A5B0" w14:textId="77777777" w:rsidR="0073506A" w:rsidRDefault="0073506A" w:rsidP="002C1651">
            <w:r>
              <w:t>Motor on Backup Control, disable PLC controls</w:t>
            </w:r>
          </w:p>
        </w:tc>
        <w:tc>
          <w:tcPr>
            <w:tcW w:w="2762" w:type="dxa"/>
          </w:tcPr>
          <w:p w14:paraId="6AB955A2" w14:textId="77777777" w:rsidR="0073506A" w:rsidRDefault="0073506A" w:rsidP="0073506A">
            <w:r>
              <w:t>Program outside AOI with any conditions that warrant disabling PLC control and virtual alarms for the device.  Status will still be monitored.</w:t>
            </w:r>
          </w:p>
        </w:tc>
      </w:tr>
      <w:tr w:rsidR="00CD692B" w:rsidRPr="00453F47" w14:paraId="33F218C5" w14:textId="77777777" w:rsidTr="00953F57">
        <w:tc>
          <w:tcPr>
            <w:tcW w:w="2849" w:type="dxa"/>
          </w:tcPr>
          <w:p w14:paraId="089C8774" w14:textId="77777777" w:rsidR="00CD692B" w:rsidRDefault="00CD692B" w:rsidP="002C1651">
            <w:r>
              <w:t>Stop_Output</w:t>
            </w:r>
          </w:p>
        </w:tc>
        <w:tc>
          <w:tcPr>
            <w:tcW w:w="1414" w:type="dxa"/>
          </w:tcPr>
          <w:p w14:paraId="7805275B" w14:textId="77777777" w:rsidR="00CD692B" w:rsidRDefault="00CD692B" w:rsidP="002C1651">
            <w:r>
              <w:t>Mandatory</w:t>
            </w:r>
          </w:p>
        </w:tc>
        <w:tc>
          <w:tcPr>
            <w:tcW w:w="3811" w:type="dxa"/>
          </w:tcPr>
          <w:p w14:paraId="78C3D36E" w14:textId="77777777" w:rsidR="00CD692B" w:rsidRDefault="00CD692B" w:rsidP="0073506A">
            <w:pPr>
              <w:rPr>
                <w:i/>
              </w:rPr>
            </w:pPr>
            <w:r>
              <w:rPr>
                <w:i/>
              </w:rPr>
              <w:t>Tagname</w:t>
            </w:r>
            <w:r>
              <w:t>.DO_PS</w:t>
            </w:r>
          </w:p>
        </w:tc>
        <w:tc>
          <w:tcPr>
            <w:tcW w:w="1692" w:type="dxa"/>
          </w:tcPr>
          <w:p w14:paraId="0B930917" w14:textId="77777777" w:rsidR="00CD692B" w:rsidRDefault="00CD692B" w:rsidP="00CD692B">
            <w:r>
              <w:t>Motor Stop Command</w:t>
            </w:r>
          </w:p>
        </w:tc>
        <w:tc>
          <w:tcPr>
            <w:tcW w:w="2762" w:type="dxa"/>
          </w:tcPr>
          <w:p w14:paraId="22D08103" w14:textId="77777777" w:rsidR="00CD692B" w:rsidRDefault="00CD692B" w:rsidP="00ED3F4F">
            <w:r>
              <w:t>Map in DO_Eval to Output Card for motors with pulsed start wiring</w:t>
            </w:r>
          </w:p>
        </w:tc>
      </w:tr>
      <w:tr w:rsidR="00CD692B" w:rsidRPr="00453F47" w14:paraId="57A09D1E" w14:textId="77777777" w:rsidTr="00953F57">
        <w:tc>
          <w:tcPr>
            <w:tcW w:w="2849" w:type="dxa"/>
          </w:tcPr>
          <w:p w14:paraId="69AD1EBF" w14:textId="77777777" w:rsidR="00CD692B" w:rsidRDefault="00CD692B" w:rsidP="0073506A">
            <w:r>
              <w:t>Start_Output</w:t>
            </w:r>
          </w:p>
        </w:tc>
        <w:tc>
          <w:tcPr>
            <w:tcW w:w="1414" w:type="dxa"/>
          </w:tcPr>
          <w:p w14:paraId="318175C8" w14:textId="77777777" w:rsidR="00CD692B" w:rsidRDefault="00CD692B" w:rsidP="002C1651">
            <w:r>
              <w:t>Mandatory</w:t>
            </w:r>
          </w:p>
        </w:tc>
        <w:tc>
          <w:tcPr>
            <w:tcW w:w="3811" w:type="dxa"/>
          </w:tcPr>
          <w:p w14:paraId="4E903ED1" w14:textId="77777777" w:rsidR="00CD692B" w:rsidRDefault="00CD692B" w:rsidP="0073506A">
            <w:pPr>
              <w:rPr>
                <w:i/>
              </w:rPr>
            </w:pPr>
            <w:r>
              <w:rPr>
                <w:i/>
              </w:rPr>
              <w:t>Tagname</w:t>
            </w:r>
            <w:r>
              <w:t>.DO_TS</w:t>
            </w:r>
          </w:p>
        </w:tc>
        <w:tc>
          <w:tcPr>
            <w:tcW w:w="1692" w:type="dxa"/>
          </w:tcPr>
          <w:p w14:paraId="0EC6A481" w14:textId="77777777" w:rsidR="00CD692B" w:rsidRDefault="00CD692B" w:rsidP="00CD692B">
            <w:r>
              <w:t>Motor Start Command</w:t>
            </w:r>
          </w:p>
        </w:tc>
        <w:tc>
          <w:tcPr>
            <w:tcW w:w="2762" w:type="dxa"/>
          </w:tcPr>
          <w:p w14:paraId="75A1B4C3" w14:textId="77777777" w:rsidR="00CD692B" w:rsidRDefault="00CD692B" w:rsidP="00ED3F4F">
            <w:r>
              <w:t>Map in DO_Eval to Output Card for motors with pulsed stop wiring</w:t>
            </w:r>
          </w:p>
        </w:tc>
      </w:tr>
      <w:tr w:rsidR="00CD692B" w:rsidRPr="00453F47" w14:paraId="0FE70E8D" w14:textId="77777777" w:rsidTr="00953F57">
        <w:tc>
          <w:tcPr>
            <w:tcW w:w="2849" w:type="dxa"/>
          </w:tcPr>
          <w:p w14:paraId="47B8608A" w14:textId="77777777" w:rsidR="00CD692B" w:rsidRDefault="00CD692B" w:rsidP="002C1651">
            <w:r>
              <w:t>Maintained_Run_Enable</w:t>
            </w:r>
          </w:p>
        </w:tc>
        <w:tc>
          <w:tcPr>
            <w:tcW w:w="1414" w:type="dxa"/>
          </w:tcPr>
          <w:p w14:paraId="075C6368" w14:textId="77777777" w:rsidR="00CD692B" w:rsidRDefault="00CD692B" w:rsidP="002C1651">
            <w:r>
              <w:t>Mandatory</w:t>
            </w:r>
          </w:p>
        </w:tc>
        <w:tc>
          <w:tcPr>
            <w:tcW w:w="3811" w:type="dxa"/>
          </w:tcPr>
          <w:p w14:paraId="7E5E3504" w14:textId="77777777" w:rsidR="00CD692B" w:rsidRPr="00CD692B" w:rsidRDefault="00CD692B" w:rsidP="0043795C">
            <w:r>
              <w:rPr>
                <w:i/>
              </w:rPr>
              <w:t>Tagname</w:t>
            </w:r>
            <w:r>
              <w:t>.DO_ST</w:t>
            </w:r>
          </w:p>
        </w:tc>
        <w:tc>
          <w:tcPr>
            <w:tcW w:w="1692" w:type="dxa"/>
          </w:tcPr>
          <w:p w14:paraId="7F24C90B" w14:textId="77777777" w:rsidR="00CD692B" w:rsidRDefault="00CD692B" w:rsidP="002C1651">
            <w:r>
              <w:t>Motor Run Command</w:t>
            </w:r>
          </w:p>
        </w:tc>
        <w:tc>
          <w:tcPr>
            <w:tcW w:w="2762" w:type="dxa"/>
          </w:tcPr>
          <w:p w14:paraId="4141AF18" w14:textId="77777777" w:rsidR="00CD692B" w:rsidRDefault="00CD692B" w:rsidP="00CD692B">
            <w:r>
              <w:t>Map in DO_Eval to Output card if motor requires a maintained signal to operate</w:t>
            </w:r>
          </w:p>
        </w:tc>
      </w:tr>
      <w:tr w:rsidR="0073506A" w:rsidRPr="00453F47" w14:paraId="7A5E4E0A" w14:textId="77777777" w:rsidTr="00953F57">
        <w:tc>
          <w:tcPr>
            <w:tcW w:w="2849" w:type="dxa"/>
          </w:tcPr>
          <w:p w14:paraId="2E26011A" w14:textId="77777777" w:rsidR="0073506A" w:rsidRDefault="0073506A" w:rsidP="002C1651">
            <w:r>
              <w:t>Alarm_Disabled</w:t>
            </w:r>
          </w:p>
        </w:tc>
        <w:tc>
          <w:tcPr>
            <w:tcW w:w="1414" w:type="dxa"/>
          </w:tcPr>
          <w:p w14:paraId="03052009" w14:textId="77777777" w:rsidR="0073506A" w:rsidRDefault="0073506A" w:rsidP="002C1651">
            <w:r>
              <w:t>Mandatory</w:t>
            </w:r>
          </w:p>
        </w:tc>
        <w:tc>
          <w:tcPr>
            <w:tcW w:w="3811" w:type="dxa"/>
          </w:tcPr>
          <w:p w14:paraId="76AAA7B9" w14:textId="77777777" w:rsidR="0073506A" w:rsidRDefault="0073506A" w:rsidP="0043795C">
            <w:pPr>
              <w:rPr>
                <w:i/>
              </w:rPr>
            </w:pPr>
            <w:r>
              <w:rPr>
                <w:i/>
              </w:rPr>
              <w:t>Tagname.</w:t>
            </w:r>
            <w:r>
              <w:t>DI_AD</w:t>
            </w:r>
          </w:p>
        </w:tc>
        <w:tc>
          <w:tcPr>
            <w:tcW w:w="1692" w:type="dxa"/>
          </w:tcPr>
          <w:p w14:paraId="0BF155BB" w14:textId="77777777" w:rsidR="0073506A" w:rsidRDefault="0073506A" w:rsidP="002C1651">
            <w:r>
              <w:t>At least one alarm disabled</w:t>
            </w:r>
          </w:p>
        </w:tc>
        <w:tc>
          <w:tcPr>
            <w:tcW w:w="2762" w:type="dxa"/>
          </w:tcPr>
          <w:p w14:paraId="4472922B" w14:textId="258F74DB" w:rsidR="0073506A" w:rsidRDefault="0073506A" w:rsidP="002C1651">
            <w:del w:id="36" w:author="Steve Cauduro" w:date="2020-03-18T14:06:00Z">
              <w:r>
                <w:delText>N/Ap</w:delText>
              </w:r>
            </w:del>
            <w:ins w:id="37" w:author="Steve Cauduro" w:date="2020-03-18T14:06:00Z">
              <w:r w:rsidR="005F4DA4">
                <w:t>N/A</w:t>
              </w:r>
            </w:ins>
          </w:p>
        </w:tc>
      </w:tr>
      <w:tr w:rsidR="0073506A" w:rsidRPr="00453F47" w14:paraId="7CEE9CA0" w14:textId="77777777" w:rsidTr="00953F57">
        <w:tc>
          <w:tcPr>
            <w:tcW w:w="2849" w:type="dxa"/>
          </w:tcPr>
          <w:p w14:paraId="0EE4CE58" w14:textId="77777777" w:rsidR="0073506A" w:rsidRDefault="0073506A" w:rsidP="002C1651">
            <w:r>
              <w:t>Alarms_Enable</w:t>
            </w:r>
          </w:p>
        </w:tc>
        <w:tc>
          <w:tcPr>
            <w:tcW w:w="1414" w:type="dxa"/>
          </w:tcPr>
          <w:p w14:paraId="7ACCD16B" w14:textId="77777777" w:rsidR="0073506A" w:rsidRDefault="0073506A" w:rsidP="002C1651">
            <w:r>
              <w:t>Mandatory</w:t>
            </w:r>
          </w:p>
        </w:tc>
        <w:tc>
          <w:tcPr>
            <w:tcW w:w="3811" w:type="dxa"/>
          </w:tcPr>
          <w:p w14:paraId="1E8AF2B4" w14:textId="77777777" w:rsidR="0073506A" w:rsidRDefault="0073506A" w:rsidP="0043795C">
            <w:pPr>
              <w:rPr>
                <w:i/>
              </w:rPr>
            </w:pPr>
            <w:r>
              <w:rPr>
                <w:i/>
              </w:rPr>
              <w:t>Tagname.</w:t>
            </w:r>
            <w:r>
              <w:t>PB_AE</w:t>
            </w:r>
          </w:p>
        </w:tc>
        <w:tc>
          <w:tcPr>
            <w:tcW w:w="1692" w:type="dxa"/>
          </w:tcPr>
          <w:p w14:paraId="538DAE8B" w14:textId="77777777" w:rsidR="0073506A" w:rsidRDefault="0073506A" w:rsidP="002C1651">
            <w:r>
              <w:t>Global Alarm Enables</w:t>
            </w:r>
          </w:p>
        </w:tc>
        <w:tc>
          <w:tcPr>
            <w:tcW w:w="2762" w:type="dxa"/>
          </w:tcPr>
          <w:p w14:paraId="7D6DEB73" w14:textId="0B82AD02" w:rsidR="0073506A" w:rsidRDefault="0073506A" w:rsidP="002C1651">
            <w:del w:id="38" w:author="Steve Cauduro" w:date="2020-03-18T14:06:00Z">
              <w:r>
                <w:delText>N/Ap</w:delText>
              </w:r>
            </w:del>
            <w:ins w:id="39" w:author="Steve Cauduro" w:date="2020-03-18T14:06:00Z">
              <w:r w:rsidR="005F4DA4">
                <w:t>N/A</w:t>
              </w:r>
            </w:ins>
          </w:p>
        </w:tc>
      </w:tr>
      <w:tr w:rsidR="0073506A" w:rsidRPr="00453F47" w14:paraId="2842B86F" w14:textId="77777777" w:rsidTr="00953F57">
        <w:tc>
          <w:tcPr>
            <w:tcW w:w="2849" w:type="dxa"/>
          </w:tcPr>
          <w:p w14:paraId="68FB9E15" w14:textId="77777777" w:rsidR="0073506A" w:rsidRDefault="0073506A" w:rsidP="002C1651">
            <w:r>
              <w:t>Fail_To_Start_Enable</w:t>
            </w:r>
          </w:p>
        </w:tc>
        <w:tc>
          <w:tcPr>
            <w:tcW w:w="1414" w:type="dxa"/>
          </w:tcPr>
          <w:p w14:paraId="17EC847E" w14:textId="77777777" w:rsidR="0073506A" w:rsidRDefault="0073506A" w:rsidP="002C1651">
            <w:r>
              <w:t>Mandatory</w:t>
            </w:r>
          </w:p>
        </w:tc>
        <w:tc>
          <w:tcPr>
            <w:tcW w:w="3811" w:type="dxa"/>
          </w:tcPr>
          <w:p w14:paraId="67A388B9" w14:textId="77777777" w:rsidR="0073506A" w:rsidRDefault="0073506A" w:rsidP="00E31F70">
            <w:pPr>
              <w:rPr>
                <w:i/>
              </w:rPr>
            </w:pPr>
            <w:r>
              <w:rPr>
                <w:i/>
              </w:rPr>
              <w:t>Tagname.</w:t>
            </w:r>
            <w:r>
              <w:t>PB_SF</w:t>
            </w:r>
          </w:p>
        </w:tc>
        <w:tc>
          <w:tcPr>
            <w:tcW w:w="1692" w:type="dxa"/>
          </w:tcPr>
          <w:p w14:paraId="07C10ED5" w14:textId="77777777" w:rsidR="0073506A" w:rsidRDefault="0073506A" w:rsidP="00345F26">
            <w:r>
              <w:t xml:space="preserve">Fail to </w:t>
            </w:r>
            <w:r w:rsidR="00345F26">
              <w:t>Start</w:t>
            </w:r>
            <w:r>
              <w:t xml:space="preserve"> Enables</w:t>
            </w:r>
          </w:p>
        </w:tc>
        <w:tc>
          <w:tcPr>
            <w:tcW w:w="2762" w:type="dxa"/>
          </w:tcPr>
          <w:p w14:paraId="1462AAE4" w14:textId="2F33E917" w:rsidR="0073506A" w:rsidRDefault="0073506A" w:rsidP="002C1651">
            <w:del w:id="40" w:author="Steve Cauduro" w:date="2020-03-18T14:06:00Z">
              <w:r>
                <w:delText>N/Ap</w:delText>
              </w:r>
            </w:del>
            <w:ins w:id="41" w:author="Steve Cauduro" w:date="2020-03-18T14:06:00Z">
              <w:r w:rsidR="005F4DA4">
                <w:t>N/A</w:t>
              </w:r>
            </w:ins>
          </w:p>
        </w:tc>
      </w:tr>
      <w:tr w:rsidR="0073506A" w:rsidRPr="00453F47" w14:paraId="59C09561" w14:textId="77777777" w:rsidTr="00953F57">
        <w:tc>
          <w:tcPr>
            <w:tcW w:w="2849" w:type="dxa"/>
          </w:tcPr>
          <w:p w14:paraId="22AA385E" w14:textId="77777777" w:rsidR="0073506A" w:rsidRDefault="0073506A" w:rsidP="00E31F70">
            <w:r>
              <w:t>Fail_To_Start_Mask</w:t>
            </w:r>
          </w:p>
        </w:tc>
        <w:tc>
          <w:tcPr>
            <w:tcW w:w="1414" w:type="dxa"/>
          </w:tcPr>
          <w:p w14:paraId="774130E8" w14:textId="77777777" w:rsidR="0073506A" w:rsidRDefault="0073506A" w:rsidP="002C1651">
            <w:r>
              <w:t>Optional</w:t>
            </w:r>
          </w:p>
        </w:tc>
        <w:tc>
          <w:tcPr>
            <w:tcW w:w="3811" w:type="dxa"/>
          </w:tcPr>
          <w:p w14:paraId="1AFE2E6B" w14:textId="77777777" w:rsidR="0073506A" w:rsidRPr="0043795C" w:rsidRDefault="0073506A" w:rsidP="00E31F70">
            <w:r>
              <w:rPr>
                <w:i/>
              </w:rPr>
              <w:t>Tagname.</w:t>
            </w:r>
            <w:r>
              <w:t>ADDON.Fail_to_Start_Mask</w:t>
            </w:r>
          </w:p>
        </w:tc>
        <w:tc>
          <w:tcPr>
            <w:tcW w:w="1692" w:type="dxa"/>
          </w:tcPr>
          <w:p w14:paraId="24477559" w14:textId="77777777" w:rsidR="0073506A" w:rsidRDefault="00345F26" w:rsidP="002C1651">
            <w:r>
              <w:t xml:space="preserve">Fail to Start </w:t>
            </w:r>
            <w:r w:rsidR="0073506A">
              <w:t>Alarm Mask</w:t>
            </w:r>
          </w:p>
        </w:tc>
        <w:tc>
          <w:tcPr>
            <w:tcW w:w="2762" w:type="dxa"/>
          </w:tcPr>
          <w:p w14:paraId="646D8CD4" w14:textId="77777777" w:rsidR="0073506A" w:rsidRDefault="0073506A" w:rsidP="00F60055">
            <w:r>
              <w:t>Program external to the AOI with conditions that shoul</w:t>
            </w:r>
            <w:r w:rsidR="00F60055">
              <w:t xml:space="preserve">d inhibit the evaluation of the </w:t>
            </w:r>
            <w:r>
              <w:lastRenderedPageBreak/>
              <w:t>alarm logic</w:t>
            </w:r>
          </w:p>
        </w:tc>
      </w:tr>
      <w:tr w:rsidR="0073506A" w:rsidRPr="00453F47" w14:paraId="5DE9AE4F" w14:textId="77777777" w:rsidTr="00953F57">
        <w:tc>
          <w:tcPr>
            <w:tcW w:w="2849" w:type="dxa"/>
          </w:tcPr>
          <w:p w14:paraId="4C2F8773" w14:textId="77777777" w:rsidR="0073506A" w:rsidRDefault="0073506A" w:rsidP="00E31F70">
            <w:r>
              <w:lastRenderedPageBreak/>
              <w:t>Fail_To_Start</w:t>
            </w:r>
          </w:p>
        </w:tc>
        <w:tc>
          <w:tcPr>
            <w:tcW w:w="1414" w:type="dxa"/>
          </w:tcPr>
          <w:p w14:paraId="566C1F1E" w14:textId="77777777" w:rsidR="0073506A" w:rsidRDefault="0073506A" w:rsidP="002C1651">
            <w:r>
              <w:t>Mandatory</w:t>
            </w:r>
          </w:p>
        </w:tc>
        <w:tc>
          <w:tcPr>
            <w:tcW w:w="3811" w:type="dxa"/>
          </w:tcPr>
          <w:p w14:paraId="0CF2A1A9" w14:textId="77777777" w:rsidR="0073506A" w:rsidRDefault="0073506A" w:rsidP="00E31F70">
            <w:pPr>
              <w:rPr>
                <w:i/>
              </w:rPr>
            </w:pPr>
            <w:r>
              <w:rPr>
                <w:i/>
              </w:rPr>
              <w:t>Tagname.</w:t>
            </w:r>
            <w:r>
              <w:t>DA_SF</w:t>
            </w:r>
          </w:p>
        </w:tc>
        <w:tc>
          <w:tcPr>
            <w:tcW w:w="1692" w:type="dxa"/>
          </w:tcPr>
          <w:p w14:paraId="5330891D" w14:textId="77777777" w:rsidR="0073506A" w:rsidRDefault="00345F26" w:rsidP="002C1651">
            <w:r>
              <w:t xml:space="preserve">Fail to Start </w:t>
            </w:r>
            <w:r w:rsidR="0073506A">
              <w:t>Alarm</w:t>
            </w:r>
          </w:p>
        </w:tc>
        <w:tc>
          <w:tcPr>
            <w:tcW w:w="2762" w:type="dxa"/>
          </w:tcPr>
          <w:p w14:paraId="08090AA2" w14:textId="7581D624" w:rsidR="0073506A" w:rsidRDefault="0073506A" w:rsidP="002C1651">
            <w:del w:id="42" w:author="Steve Cauduro" w:date="2020-03-18T14:06:00Z">
              <w:r>
                <w:delText>N/Ap</w:delText>
              </w:r>
            </w:del>
            <w:ins w:id="43" w:author="Steve Cauduro" w:date="2020-03-18T14:06:00Z">
              <w:r w:rsidR="005F4DA4">
                <w:t>N/A</w:t>
              </w:r>
            </w:ins>
          </w:p>
        </w:tc>
      </w:tr>
      <w:tr w:rsidR="0073506A" w14:paraId="31BFB185" w14:textId="77777777" w:rsidTr="00953F57">
        <w:tc>
          <w:tcPr>
            <w:tcW w:w="2849" w:type="dxa"/>
          </w:tcPr>
          <w:p w14:paraId="68D0F526" w14:textId="77777777" w:rsidR="0073506A" w:rsidRDefault="0073506A" w:rsidP="00E31F70">
            <w:r>
              <w:t>Fail_To_Stop_Enable</w:t>
            </w:r>
          </w:p>
        </w:tc>
        <w:tc>
          <w:tcPr>
            <w:tcW w:w="1414" w:type="dxa"/>
          </w:tcPr>
          <w:p w14:paraId="33599496" w14:textId="77777777" w:rsidR="0073506A" w:rsidRDefault="0073506A" w:rsidP="002C1651">
            <w:r>
              <w:t>Mandatory</w:t>
            </w:r>
          </w:p>
        </w:tc>
        <w:tc>
          <w:tcPr>
            <w:tcW w:w="3811" w:type="dxa"/>
          </w:tcPr>
          <w:p w14:paraId="0EA619E8" w14:textId="77777777" w:rsidR="0073506A" w:rsidRDefault="0073506A" w:rsidP="00E31F70">
            <w:pPr>
              <w:rPr>
                <w:i/>
              </w:rPr>
            </w:pPr>
            <w:r>
              <w:rPr>
                <w:i/>
              </w:rPr>
              <w:t>Tagname.</w:t>
            </w:r>
            <w:r>
              <w:t>PB_XF</w:t>
            </w:r>
          </w:p>
        </w:tc>
        <w:tc>
          <w:tcPr>
            <w:tcW w:w="1692" w:type="dxa"/>
          </w:tcPr>
          <w:p w14:paraId="153CA3D6" w14:textId="77777777" w:rsidR="0073506A" w:rsidRDefault="0073506A" w:rsidP="00345F26">
            <w:r>
              <w:t xml:space="preserve">Fail </w:t>
            </w:r>
            <w:r w:rsidR="00345F26">
              <w:t>to Stop</w:t>
            </w:r>
            <w:r>
              <w:t xml:space="preserve"> Enables</w:t>
            </w:r>
          </w:p>
        </w:tc>
        <w:tc>
          <w:tcPr>
            <w:tcW w:w="2762" w:type="dxa"/>
          </w:tcPr>
          <w:p w14:paraId="52661851" w14:textId="11012B87" w:rsidR="0073506A" w:rsidRDefault="0073506A" w:rsidP="002C1651">
            <w:del w:id="44" w:author="Steve Cauduro" w:date="2020-03-18T14:06:00Z">
              <w:r>
                <w:delText>N/Ap</w:delText>
              </w:r>
            </w:del>
            <w:ins w:id="45" w:author="Steve Cauduro" w:date="2020-03-18T14:06:00Z">
              <w:r w:rsidR="005F4DA4">
                <w:t>N/A</w:t>
              </w:r>
            </w:ins>
          </w:p>
        </w:tc>
      </w:tr>
      <w:tr w:rsidR="0073506A" w14:paraId="79A647F1" w14:textId="77777777" w:rsidTr="00953F57">
        <w:tc>
          <w:tcPr>
            <w:tcW w:w="2849" w:type="dxa"/>
          </w:tcPr>
          <w:p w14:paraId="220A09D8" w14:textId="77777777" w:rsidR="0073506A" w:rsidRDefault="00482DDE" w:rsidP="002C1651">
            <w:r>
              <w:t>Fail_To_Stop</w:t>
            </w:r>
            <w:r w:rsidR="0073506A">
              <w:t>_Mask</w:t>
            </w:r>
          </w:p>
        </w:tc>
        <w:tc>
          <w:tcPr>
            <w:tcW w:w="1414" w:type="dxa"/>
          </w:tcPr>
          <w:p w14:paraId="762864BA" w14:textId="77777777" w:rsidR="0073506A" w:rsidRDefault="0073506A" w:rsidP="002C1651">
            <w:r>
              <w:t>Optional</w:t>
            </w:r>
          </w:p>
        </w:tc>
        <w:tc>
          <w:tcPr>
            <w:tcW w:w="3811" w:type="dxa"/>
          </w:tcPr>
          <w:p w14:paraId="06AD3BCB" w14:textId="77777777" w:rsidR="0073506A" w:rsidRPr="0043795C" w:rsidRDefault="0073506A" w:rsidP="00E31F70">
            <w:r>
              <w:rPr>
                <w:i/>
              </w:rPr>
              <w:t>Tagname.</w:t>
            </w:r>
            <w:r>
              <w:t>ADDON.Fail_to_Stop_Mask</w:t>
            </w:r>
          </w:p>
        </w:tc>
        <w:tc>
          <w:tcPr>
            <w:tcW w:w="1692" w:type="dxa"/>
          </w:tcPr>
          <w:p w14:paraId="3EDB96EA" w14:textId="77777777" w:rsidR="0073506A" w:rsidRDefault="00345F26" w:rsidP="002C1651">
            <w:r>
              <w:t xml:space="preserve">Fail to Stop </w:t>
            </w:r>
            <w:r w:rsidR="0073506A">
              <w:t>Alarm Mask</w:t>
            </w:r>
          </w:p>
        </w:tc>
        <w:tc>
          <w:tcPr>
            <w:tcW w:w="2762" w:type="dxa"/>
          </w:tcPr>
          <w:p w14:paraId="09396361" w14:textId="77777777" w:rsidR="0073506A" w:rsidRDefault="0073506A" w:rsidP="00F60055">
            <w:r>
              <w:t>Program external to the AOI with conditions that should</w:t>
            </w:r>
            <w:r w:rsidR="00F60055">
              <w:t xml:space="preserve"> inhibit the evaluation of the </w:t>
            </w:r>
            <w:r>
              <w:t xml:space="preserve"> alarm logic</w:t>
            </w:r>
          </w:p>
        </w:tc>
      </w:tr>
      <w:tr w:rsidR="0073506A" w14:paraId="1C54BF06" w14:textId="77777777" w:rsidTr="00953F57">
        <w:tc>
          <w:tcPr>
            <w:tcW w:w="2849" w:type="dxa"/>
          </w:tcPr>
          <w:p w14:paraId="7B22E23B" w14:textId="77777777" w:rsidR="0073506A" w:rsidRDefault="00482DDE" w:rsidP="002C1651">
            <w:r>
              <w:t>Fail_To_</w:t>
            </w:r>
            <w:r w:rsidR="0073506A">
              <w:t>Stop</w:t>
            </w:r>
          </w:p>
        </w:tc>
        <w:tc>
          <w:tcPr>
            <w:tcW w:w="1414" w:type="dxa"/>
          </w:tcPr>
          <w:p w14:paraId="044DF10A" w14:textId="77777777" w:rsidR="0073506A" w:rsidRDefault="0073506A" w:rsidP="002C1651">
            <w:r>
              <w:t>Mandatory</w:t>
            </w:r>
          </w:p>
        </w:tc>
        <w:tc>
          <w:tcPr>
            <w:tcW w:w="3811" w:type="dxa"/>
          </w:tcPr>
          <w:p w14:paraId="3D24CCFF" w14:textId="77777777" w:rsidR="0073506A" w:rsidRDefault="0073506A" w:rsidP="00E31F70">
            <w:pPr>
              <w:rPr>
                <w:i/>
              </w:rPr>
            </w:pPr>
            <w:r>
              <w:rPr>
                <w:i/>
              </w:rPr>
              <w:t>Tagname.</w:t>
            </w:r>
            <w:r>
              <w:t>DA_XF</w:t>
            </w:r>
          </w:p>
        </w:tc>
        <w:tc>
          <w:tcPr>
            <w:tcW w:w="1692" w:type="dxa"/>
          </w:tcPr>
          <w:p w14:paraId="47D92D99" w14:textId="77777777" w:rsidR="0073506A" w:rsidRDefault="00345F26" w:rsidP="002C1651">
            <w:r>
              <w:t xml:space="preserve">Fail to Stop </w:t>
            </w:r>
            <w:r w:rsidR="0073506A">
              <w:t>Alarm</w:t>
            </w:r>
          </w:p>
        </w:tc>
        <w:tc>
          <w:tcPr>
            <w:tcW w:w="2762" w:type="dxa"/>
          </w:tcPr>
          <w:p w14:paraId="71B7340D" w14:textId="74EF84AD" w:rsidR="0073506A" w:rsidRDefault="0073506A" w:rsidP="002C1651">
            <w:del w:id="46" w:author="Steve Cauduro" w:date="2020-03-18T14:06:00Z">
              <w:r>
                <w:delText>N/Ap</w:delText>
              </w:r>
            </w:del>
            <w:ins w:id="47" w:author="Steve Cauduro" w:date="2020-03-18T14:06:00Z">
              <w:r w:rsidR="005F4DA4">
                <w:t>N/A</w:t>
              </w:r>
            </w:ins>
          </w:p>
        </w:tc>
      </w:tr>
      <w:tr w:rsidR="00345F26" w:rsidRPr="00453F47" w14:paraId="0B9AC487" w14:textId="77777777" w:rsidTr="00953F57">
        <w:tc>
          <w:tcPr>
            <w:tcW w:w="2849" w:type="dxa"/>
          </w:tcPr>
          <w:p w14:paraId="7A311D05" w14:textId="77777777" w:rsidR="00345F26" w:rsidRDefault="00345F26" w:rsidP="00ED3F4F">
            <w:r>
              <w:t>Uncommanded_Start_Enable</w:t>
            </w:r>
          </w:p>
        </w:tc>
        <w:tc>
          <w:tcPr>
            <w:tcW w:w="1414" w:type="dxa"/>
          </w:tcPr>
          <w:p w14:paraId="493352D6" w14:textId="77777777" w:rsidR="00345F26" w:rsidRDefault="00345F26" w:rsidP="00ED3F4F">
            <w:r>
              <w:t>Mandatory</w:t>
            </w:r>
          </w:p>
        </w:tc>
        <w:tc>
          <w:tcPr>
            <w:tcW w:w="3811" w:type="dxa"/>
          </w:tcPr>
          <w:p w14:paraId="50FDA5B2" w14:textId="77777777" w:rsidR="00345F26" w:rsidRDefault="00345F26" w:rsidP="00ED3F4F">
            <w:pPr>
              <w:rPr>
                <w:i/>
              </w:rPr>
            </w:pPr>
            <w:r>
              <w:rPr>
                <w:i/>
              </w:rPr>
              <w:t>Tagname.</w:t>
            </w:r>
            <w:r>
              <w:t>PB_SF</w:t>
            </w:r>
          </w:p>
        </w:tc>
        <w:tc>
          <w:tcPr>
            <w:tcW w:w="1692" w:type="dxa"/>
          </w:tcPr>
          <w:p w14:paraId="2DCA8238" w14:textId="77777777" w:rsidR="00345F26" w:rsidRDefault="00345F26" w:rsidP="00ED3F4F">
            <w:r>
              <w:t>Uncommanded Start Enables</w:t>
            </w:r>
          </w:p>
        </w:tc>
        <w:tc>
          <w:tcPr>
            <w:tcW w:w="2762" w:type="dxa"/>
          </w:tcPr>
          <w:p w14:paraId="4CF26F0B" w14:textId="23C1C840" w:rsidR="00345F26" w:rsidRDefault="00345F26" w:rsidP="00ED3F4F">
            <w:del w:id="48" w:author="Steve Cauduro" w:date="2020-03-18T14:06:00Z">
              <w:r>
                <w:delText>N/Ap</w:delText>
              </w:r>
            </w:del>
            <w:ins w:id="49" w:author="Steve Cauduro" w:date="2020-03-18T14:06:00Z">
              <w:r w:rsidR="005F4DA4">
                <w:t>N/A</w:t>
              </w:r>
            </w:ins>
          </w:p>
        </w:tc>
      </w:tr>
      <w:tr w:rsidR="00345F26" w:rsidRPr="00453F47" w14:paraId="44388B89" w14:textId="77777777" w:rsidTr="00953F57">
        <w:tc>
          <w:tcPr>
            <w:tcW w:w="2849" w:type="dxa"/>
          </w:tcPr>
          <w:p w14:paraId="4B72261D" w14:textId="77777777" w:rsidR="00345F26" w:rsidRDefault="00345F26" w:rsidP="00ED3F4F">
            <w:r>
              <w:t>Uncommanded_Start_Mask</w:t>
            </w:r>
          </w:p>
        </w:tc>
        <w:tc>
          <w:tcPr>
            <w:tcW w:w="1414" w:type="dxa"/>
          </w:tcPr>
          <w:p w14:paraId="752D13C7" w14:textId="77777777" w:rsidR="00345F26" w:rsidRDefault="00345F26" w:rsidP="00ED3F4F">
            <w:r>
              <w:t>Optional</w:t>
            </w:r>
          </w:p>
        </w:tc>
        <w:tc>
          <w:tcPr>
            <w:tcW w:w="3811" w:type="dxa"/>
          </w:tcPr>
          <w:p w14:paraId="5D5CB30D" w14:textId="77777777" w:rsidR="00345F26" w:rsidRPr="0043795C" w:rsidRDefault="00345F26" w:rsidP="00ED3F4F">
            <w:r>
              <w:rPr>
                <w:i/>
              </w:rPr>
              <w:t>Tagname.</w:t>
            </w:r>
            <w:r w:rsidR="00482DDE">
              <w:t>ADDON.</w:t>
            </w:r>
            <w:r>
              <w:t>Uncommanded _Start_Mask</w:t>
            </w:r>
          </w:p>
        </w:tc>
        <w:tc>
          <w:tcPr>
            <w:tcW w:w="1692" w:type="dxa"/>
          </w:tcPr>
          <w:p w14:paraId="484DDA01" w14:textId="77777777" w:rsidR="00345F26" w:rsidRDefault="00345F26" w:rsidP="00ED3F4F">
            <w:r>
              <w:t>Uncommanded Start Alarm Mask</w:t>
            </w:r>
          </w:p>
        </w:tc>
        <w:tc>
          <w:tcPr>
            <w:tcW w:w="2762" w:type="dxa"/>
          </w:tcPr>
          <w:p w14:paraId="6DB141DC" w14:textId="77777777" w:rsidR="00345F26" w:rsidRDefault="00345F26" w:rsidP="00F60055">
            <w:r>
              <w:t>Program external to the AOI with conditions that shoul</w:t>
            </w:r>
            <w:r w:rsidR="00F60055">
              <w:t xml:space="preserve">d inhibit the evaluation of the </w:t>
            </w:r>
            <w:r>
              <w:t>alarm logic</w:t>
            </w:r>
          </w:p>
        </w:tc>
      </w:tr>
      <w:tr w:rsidR="00345F26" w:rsidRPr="00453F47" w14:paraId="74703165" w14:textId="77777777" w:rsidTr="00953F57">
        <w:tc>
          <w:tcPr>
            <w:tcW w:w="2849" w:type="dxa"/>
          </w:tcPr>
          <w:p w14:paraId="484DCEED" w14:textId="77777777" w:rsidR="00345F26" w:rsidRDefault="00345F26" w:rsidP="00ED3F4F">
            <w:r>
              <w:t>Uncommanded_Start</w:t>
            </w:r>
          </w:p>
        </w:tc>
        <w:tc>
          <w:tcPr>
            <w:tcW w:w="1414" w:type="dxa"/>
          </w:tcPr>
          <w:p w14:paraId="6C0830DD" w14:textId="77777777" w:rsidR="00345F26" w:rsidRDefault="00345F26" w:rsidP="00ED3F4F">
            <w:r>
              <w:t>Mandatory</w:t>
            </w:r>
          </w:p>
        </w:tc>
        <w:tc>
          <w:tcPr>
            <w:tcW w:w="3811" w:type="dxa"/>
          </w:tcPr>
          <w:p w14:paraId="1147752A" w14:textId="77777777" w:rsidR="00345F26" w:rsidRDefault="00345F26" w:rsidP="00ED3F4F">
            <w:pPr>
              <w:rPr>
                <w:i/>
              </w:rPr>
            </w:pPr>
            <w:r>
              <w:rPr>
                <w:i/>
              </w:rPr>
              <w:t>Tagname.</w:t>
            </w:r>
            <w:r>
              <w:t>DA_SF</w:t>
            </w:r>
          </w:p>
        </w:tc>
        <w:tc>
          <w:tcPr>
            <w:tcW w:w="1692" w:type="dxa"/>
          </w:tcPr>
          <w:p w14:paraId="7D668EDE" w14:textId="77777777" w:rsidR="00345F26" w:rsidRDefault="00345F26" w:rsidP="00ED3F4F">
            <w:r>
              <w:t>Uncommanded Start Alarm</w:t>
            </w:r>
          </w:p>
        </w:tc>
        <w:tc>
          <w:tcPr>
            <w:tcW w:w="2762" w:type="dxa"/>
          </w:tcPr>
          <w:p w14:paraId="6283C6D8" w14:textId="5C2C0C33" w:rsidR="00345F26" w:rsidRDefault="00345F26" w:rsidP="00ED3F4F">
            <w:del w:id="50" w:author="Steve Cauduro" w:date="2020-03-18T14:06:00Z">
              <w:r>
                <w:delText>N/Ap</w:delText>
              </w:r>
            </w:del>
            <w:ins w:id="51" w:author="Steve Cauduro" w:date="2020-03-18T14:06:00Z">
              <w:r w:rsidR="005F4DA4">
                <w:t>N/A</w:t>
              </w:r>
            </w:ins>
          </w:p>
        </w:tc>
      </w:tr>
      <w:tr w:rsidR="00345F26" w:rsidRPr="00453F47" w14:paraId="16BF8F58" w14:textId="77777777" w:rsidTr="00953F57">
        <w:tc>
          <w:tcPr>
            <w:tcW w:w="2849" w:type="dxa"/>
          </w:tcPr>
          <w:p w14:paraId="0F23E33C" w14:textId="77777777" w:rsidR="00345F26" w:rsidRDefault="00345F26" w:rsidP="00ED3F4F">
            <w:r>
              <w:t>Uncommanded_Stop_Enable</w:t>
            </w:r>
          </w:p>
        </w:tc>
        <w:tc>
          <w:tcPr>
            <w:tcW w:w="1414" w:type="dxa"/>
          </w:tcPr>
          <w:p w14:paraId="6ED12BDE" w14:textId="77777777" w:rsidR="00345F26" w:rsidRDefault="00345F26" w:rsidP="00ED3F4F">
            <w:r>
              <w:t>Mandatory</w:t>
            </w:r>
          </w:p>
        </w:tc>
        <w:tc>
          <w:tcPr>
            <w:tcW w:w="3811" w:type="dxa"/>
          </w:tcPr>
          <w:p w14:paraId="698CD0E4" w14:textId="77777777" w:rsidR="00345F26" w:rsidRDefault="00345F26" w:rsidP="00ED3F4F">
            <w:pPr>
              <w:rPr>
                <w:i/>
              </w:rPr>
            </w:pPr>
            <w:r>
              <w:rPr>
                <w:i/>
              </w:rPr>
              <w:t>Tagname.</w:t>
            </w:r>
            <w:r>
              <w:t>PB_XF</w:t>
            </w:r>
          </w:p>
        </w:tc>
        <w:tc>
          <w:tcPr>
            <w:tcW w:w="1692" w:type="dxa"/>
          </w:tcPr>
          <w:p w14:paraId="5A36B4BC" w14:textId="77777777" w:rsidR="00345F26" w:rsidRDefault="00345F26" w:rsidP="00345F26">
            <w:r>
              <w:t>Uncommanded Stop Enables</w:t>
            </w:r>
          </w:p>
        </w:tc>
        <w:tc>
          <w:tcPr>
            <w:tcW w:w="2762" w:type="dxa"/>
          </w:tcPr>
          <w:p w14:paraId="7FC07E70" w14:textId="20DCEF46" w:rsidR="00345F26" w:rsidRDefault="00345F26" w:rsidP="00ED3F4F">
            <w:del w:id="52" w:author="Steve Cauduro" w:date="2020-03-18T14:06:00Z">
              <w:r>
                <w:delText>N/Ap</w:delText>
              </w:r>
            </w:del>
            <w:ins w:id="53" w:author="Steve Cauduro" w:date="2020-03-18T14:06:00Z">
              <w:r w:rsidR="005F4DA4">
                <w:t>N/A</w:t>
              </w:r>
            </w:ins>
          </w:p>
        </w:tc>
      </w:tr>
      <w:tr w:rsidR="00345F26" w:rsidRPr="00453F47" w14:paraId="1FF80059" w14:textId="77777777" w:rsidTr="00953F57">
        <w:tc>
          <w:tcPr>
            <w:tcW w:w="2849" w:type="dxa"/>
          </w:tcPr>
          <w:p w14:paraId="4DEAD1CC" w14:textId="77777777" w:rsidR="00345F26" w:rsidRDefault="00482DDE" w:rsidP="00ED3F4F">
            <w:r>
              <w:t>Uncommanded_Stop</w:t>
            </w:r>
            <w:r w:rsidR="00345F26">
              <w:t>_Mask</w:t>
            </w:r>
          </w:p>
        </w:tc>
        <w:tc>
          <w:tcPr>
            <w:tcW w:w="1414" w:type="dxa"/>
          </w:tcPr>
          <w:p w14:paraId="447F6D1B" w14:textId="77777777" w:rsidR="00345F26" w:rsidRDefault="00345F26" w:rsidP="00ED3F4F">
            <w:r>
              <w:t>Optional</w:t>
            </w:r>
          </w:p>
        </w:tc>
        <w:tc>
          <w:tcPr>
            <w:tcW w:w="3811" w:type="dxa"/>
          </w:tcPr>
          <w:p w14:paraId="67897129" w14:textId="77777777" w:rsidR="00345F26" w:rsidRPr="0043795C" w:rsidRDefault="00345F26" w:rsidP="00ED3F4F">
            <w:r>
              <w:rPr>
                <w:i/>
              </w:rPr>
              <w:t>Tagname.</w:t>
            </w:r>
            <w:r w:rsidR="00482DDE">
              <w:t>ADDON.</w:t>
            </w:r>
            <w:r>
              <w:t>Uncommanded _Stop_Mask</w:t>
            </w:r>
          </w:p>
        </w:tc>
        <w:tc>
          <w:tcPr>
            <w:tcW w:w="1692" w:type="dxa"/>
          </w:tcPr>
          <w:p w14:paraId="1EC70F42" w14:textId="77777777" w:rsidR="00345F26" w:rsidRDefault="00345F26" w:rsidP="00ED3F4F">
            <w:r>
              <w:t>Uncommanded Stop Alarm Mask</w:t>
            </w:r>
          </w:p>
        </w:tc>
        <w:tc>
          <w:tcPr>
            <w:tcW w:w="2762" w:type="dxa"/>
          </w:tcPr>
          <w:p w14:paraId="55A116E4" w14:textId="77777777" w:rsidR="00345F26" w:rsidRDefault="00345F26" w:rsidP="00F60055">
            <w:r>
              <w:t>Program external to the AOI with conditions that shoul</w:t>
            </w:r>
            <w:r w:rsidR="00F60055">
              <w:t xml:space="preserve">d inhibit the evaluation of the </w:t>
            </w:r>
            <w:r>
              <w:t>alarm logic</w:t>
            </w:r>
          </w:p>
        </w:tc>
      </w:tr>
      <w:tr w:rsidR="00345F26" w:rsidRPr="00453F47" w14:paraId="0C89F629" w14:textId="77777777" w:rsidTr="00953F57">
        <w:tc>
          <w:tcPr>
            <w:tcW w:w="2849" w:type="dxa"/>
          </w:tcPr>
          <w:p w14:paraId="08320FCE" w14:textId="77777777" w:rsidR="00345F26" w:rsidRDefault="00482DDE" w:rsidP="00ED3F4F">
            <w:r>
              <w:t>Uncommanded_</w:t>
            </w:r>
            <w:r w:rsidR="00345F26">
              <w:t>Stop</w:t>
            </w:r>
          </w:p>
        </w:tc>
        <w:tc>
          <w:tcPr>
            <w:tcW w:w="1414" w:type="dxa"/>
          </w:tcPr>
          <w:p w14:paraId="03951187" w14:textId="77777777" w:rsidR="00345F26" w:rsidRDefault="00345F26" w:rsidP="00ED3F4F">
            <w:r>
              <w:t>Mandatory</w:t>
            </w:r>
          </w:p>
        </w:tc>
        <w:tc>
          <w:tcPr>
            <w:tcW w:w="3811" w:type="dxa"/>
          </w:tcPr>
          <w:p w14:paraId="08CE2AA8" w14:textId="77777777" w:rsidR="00345F26" w:rsidRDefault="00345F26" w:rsidP="00ED3F4F">
            <w:pPr>
              <w:rPr>
                <w:i/>
              </w:rPr>
            </w:pPr>
            <w:r>
              <w:rPr>
                <w:i/>
              </w:rPr>
              <w:t>Tagname.</w:t>
            </w:r>
            <w:r>
              <w:t>DA_XF</w:t>
            </w:r>
          </w:p>
        </w:tc>
        <w:tc>
          <w:tcPr>
            <w:tcW w:w="1692" w:type="dxa"/>
          </w:tcPr>
          <w:p w14:paraId="684734DD" w14:textId="77777777" w:rsidR="00345F26" w:rsidRDefault="00345F26" w:rsidP="00ED3F4F">
            <w:r>
              <w:t>Uncommanded Stop Alarm</w:t>
            </w:r>
          </w:p>
        </w:tc>
        <w:tc>
          <w:tcPr>
            <w:tcW w:w="2762" w:type="dxa"/>
          </w:tcPr>
          <w:p w14:paraId="0EC3E738" w14:textId="56D415BD" w:rsidR="00345F26" w:rsidRDefault="00345F26" w:rsidP="00ED3F4F">
            <w:del w:id="54" w:author="Steve Cauduro" w:date="2020-03-18T14:06:00Z">
              <w:r>
                <w:delText>N/Ap</w:delText>
              </w:r>
            </w:del>
            <w:ins w:id="55" w:author="Steve Cauduro" w:date="2020-03-18T14:06:00Z">
              <w:r w:rsidR="005F4DA4">
                <w:t>N/A</w:t>
              </w:r>
            </w:ins>
          </w:p>
        </w:tc>
      </w:tr>
      <w:tr w:rsidR="00345F26" w:rsidRPr="00453F47" w14:paraId="04457EB2" w14:textId="77777777" w:rsidTr="00953F57">
        <w:tc>
          <w:tcPr>
            <w:tcW w:w="2849" w:type="dxa"/>
          </w:tcPr>
          <w:p w14:paraId="23B539D2" w14:textId="77777777" w:rsidR="00345F26" w:rsidRDefault="00345F26" w:rsidP="002C1651">
            <w:r>
              <w:t>Dialer_Trigger</w:t>
            </w:r>
          </w:p>
        </w:tc>
        <w:tc>
          <w:tcPr>
            <w:tcW w:w="1414" w:type="dxa"/>
          </w:tcPr>
          <w:p w14:paraId="7A77E63B" w14:textId="77777777" w:rsidR="00345F26" w:rsidRDefault="00345F26" w:rsidP="002C1651">
            <w:r>
              <w:t>Optional</w:t>
            </w:r>
          </w:p>
        </w:tc>
        <w:tc>
          <w:tcPr>
            <w:tcW w:w="3811" w:type="dxa"/>
          </w:tcPr>
          <w:p w14:paraId="64C8676F" w14:textId="77777777" w:rsidR="00345F26" w:rsidRPr="0001637A" w:rsidRDefault="00345F26" w:rsidP="0043795C">
            <w:r>
              <w:rPr>
                <w:i/>
              </w:rPr>
              <w:t>Tagname.</w:t>
            </w:r>
            <w:r>
              <w:t>ADDON.Dialer_Trigger</w:t>
            </w:r>
          </w:p>
        </w:tc>
        <w:tc>
          <w:tcPr>
            <w:tcW w:w="1692" w:type="dxa"/>
          </w:tcPr>
          <w:p w14:paraId="7734ECDB" w14:textId="77777777" w:rsidR="00345F26" w:rsidRDefault="00345F26" w:rsidP="000237A1">
            <w:r>
              <w:t>Alarm Dialer Trigger</w:t>
            </w:r>
          </w:p>
        </w:tc>
        <w:tc>
          <w:tcPr>
            <w:tcW w:w="2762" w:type="dxa"/>
          </w:tcPr>
          <w:p w14:paraId="446F7E1A" w14:textId="77777777" w:rsidR="00345F26" w:rsidRDefault="00345F26" w:rsidP="00953F57">
            <w:r>
              <w:t xml:space="preserve">Use in a dialer routine to trigger callout of any alarms associated with the </w:t>
            </w:r>
            <w:r w:rsidR="00953F57">
              <w:t>Motor</w:t>
            </w:r>
          </w:p>
        </w:tc>
      </w:tr>
      <w:tr w:rsidR="00345F26" w:rsidRPr="00453F47" w14:paraId="204608E1" w14:textId="77777777" w:rsidTr="00953F57">
        <w:tc>
          <w:tcPr>
            <w:tcW w:w="2849" w:type="dxa"/>
          </w:tcPr>
          <w:p w14:paraId="791A1E92" w14:textId="77777777" w:rsidR="00345F26" w:rsidRDefault="00345F26" w:rsidP="002C1651">
            <w:r>
              <w:t>Interlock</w:t>
            </w:r>
          </w:p>
        </w:tc>
        <w:tc>
          <w:tcPr>
            <w:tcW w:w="1414" w:type="dxa"/>
          </w:tcPr>
          <w:p w14:paraId="7A13B1CF" w14:textId="77777777" w:rsidR="00345F26" w:rsidRDefault="00345F26" w:rsidP="002C1651">
            <w:r>
              <w:t>Optional</w:t>
            </w:r>
          </w:p>
        </w:tc>
        <w:tc>
          <w:tcPr>
            <w:tcW w:w="3811" w:type="dxa"/>
          </w:tcPr>
          <w:p w14:paraId="60994C41" w14:textId="77777777" w:rsidR="00345F26" w:rsidRDefault="00345F26" w:rsidP="0043795C">
            <w:pPr>
              <w:rPr>
                <w:i/>
              </w:rPr>
            </w:pPr>
            <w:r>
              <w:rPr>
                <w:i/>
              </w:rPr>
              <w:t>Tagname.</w:t>
            </w:r>
            <w:r>
              <w:t>ADDON.Interlock</w:t>
            </w:r>
          </w:p>
        </w:tc>
        <w:tc>
          <w:tcPr>
            <w:tcW w:w="1692" w:type="dxa"/>
          </w:tcPr>
          <w:p w14:paraId="740F55C4" w14:textId="77777777" w:rsidR="00345F26" w:rsidRDefault="00345F26" w:rsidP="000237A1">
            <w:r>
              <w:t>External Failure Operational Interlock</w:t>
            </w:r>
          </w:p>
        </w:tc>
        <w:tc>
          <w:tcPr>
            <w:tcW w:w="2762" w:type="dxa"/>
          </w:tcPr>
          <w:p w14:paraId="0B5A3F96" w14:textId="77777777" w:rsidR="00345F26" w:rsidRDefault="00345F26" w:rsidP="00953F57">
            <w:r>
              <w:t xml:space="preserve">Program external to the AOI to inhibit </w:t>
            </w:r>
            <w:r w:rsidR="00953F57">
              <w:t xml:space="preserve">operation </w:t>
            </w:r>
            <w:r>
              <w:t xml:space="preserve">based on state of </w:t>
            </w:r>
            <w:r w:rsidR="00953F57">
              <w:t xml:space="preserve">hardwired </w:t>
            </w:r>
            <w:r w:rsidR="00953F57">
              <w:lastRenderedPageBreak/>
              <w:t xml:space="preserve">alarms or </w:t>
            </w:r>
            <w:r>
              <w:t>other</w:t>
            </w:r>
            <w:r w:rsidR="00953F57">
              <w:t xml:space="preserve"> </w:t>
            </w:r>
            <w:r>
              <w:t>device tags</w:t>
            </w:r>
          </w:p>
        </w:tc>
      </w:tr>
      <w:tr w:rsidR="00345F26" w:rsidRPr="00453F47" w14:paraId="448DFFA7" w14:textId="77777777" w:rsidTr="00953F57">
        <w:tc>
          <w:tcPr>
            <w:tcW w:w="2849" w:type="dxa"/>
          </w:tcPr>
          <w:p w14:paraId="39CF59BC" w14:textId="77777777" w:rsidR="00345F26" w:rsidRDefault="00345F26" w:rsidP="002C1651">
            <w:r>
              <w:lastRenderedPageBreak/>
              <w:t>Failed_Alarm_Status</w:t>
            </w:r>
          </w:p>
        </w:tc>
        <w:tc>
          <w:tcPr>
            <w:tcW w:w="1414" w:type="dxa"/>
          </w:tcPr>
          <w:p w14:paraId="62B24B66" w14:textId="77777777" w:rsidR="00345F26" w:rsidRDefault="00345F26" w:rsidP="002C1651">
            <w:r>
              <w:t>Optional</w:t>
            </w:r>
          </w:p>
        </w:tc>
        <w:tc>
          <w:tcPr>
            <w:tcW w:w="3811" w:type="dxa"/>
          </w:tcPr>
          <w:p w14:paraId="6D037A8B" w14:textId="77777777" w:rsidR="00345F26" w:rsidRPr="0001637A" w:rsidRDefault="00345F26" w:rsidP="0043795C">
            <w:r>
              <w:rPr>
                <w:i/>
              </w:rPr>
              <w:t>Tagname.</w:t>
            </w:r>
            <w:r>
              <w:t>ADDON.Failed_Alarm_Status</w:t>
            </w:r>
          </w:p>
        </w:tc>
        <w:tc>
          <w:tcPr>
            <w:tcW w:w="1692" w:type="dxa"/>
          </w:tcPr>
          <w:p w14:paraId="39811551" w14:textId="77777777" w:rsidR="00345F26" w:rsidRDefault="00345F26" w:rsidP="002C1651">
            <w:r>
              <w:t>Indicates the presence of a virtual or hardwired device fault</w:t>
            </w:r>
          </w:p>
        </w:tc>
        <w:tc>
          <w:tcPr>
            <w:tcW w:w="2762" w:type="dxa"/>
          </w:tcPr>
          <w:p w14:paraId="281B90C8" w14:textId="77777777" w:rsidR="00345F26" w:rsidRDefault="00345F26" w:rsidP="001244E7">
            <w:r>
              <w:t>Signal can be used as an interlock input to other devices or within ACP programming for failure handling</w:t>
            </w:r>
          </w:p>
        </w:tc>
      </w:tr>
      <w:tr w:rsidR="00953F57" w:rsidRPr="00453F47" w14:paraId="6C78071F" w14:textId="77777777" w:rsidTr="00953F57">
        <w:tc>
          <w:tcPr>
            <w:tcW w:w="2849" w:type="dxa"/>
          </w:tcPr>
          <w:p w14:paraId="16958FF3" w14:textId="77777777" w:rsidR="00953F57" w:rsidRDefault="00953F57" w:rsidP="00953F57">
            <w:pPr>
              <w:tabs>
                <w:tab w:val="right" w:pos="2633"/>
              </w:tabs>
            </w:pPr>
            <w:r>
              <w:t>Auto_Speed_Setpoint</w:t>
            </w:r>
            <w:r>
              <w:tab/>
            </w:r>
          </w:p>
        </w:tc>
        <w:tc>
          <w:tcPr>
            <w:tcW w:w="1414" w:type="dxa"/>
          </w:tcPr>
          <w:p w14:paraId="02C00E6F" w14:textId="77777777" w:rsidR="00953F57" w:rsidRDefault="00953F57" w:rsidP="002C1651">
            <w:r>
              <w:t>Optional</w:t>
            </w:r>
          </w:p>
        </w:tc>
        <w:tc>
          <w:tcPr>
            <w:tcW w:w="3811" w:type="dxa"/>
          </w:tcPr>
          <w:p w14:paraId="1CF671CC" w14:textId="77777777" w:rsidR="00953F57" w:rsidRDefault="00953F57" w:rsidP="0043795C">
            <w:r>
              <w:rPr>
                <w:i/>
              </w:rPr>
              <w:t>Tagname.</w:t>
            </w:r>
            <w:r>
              <w:t>ADDON.Auto_Speed_Setpoint</w:t>
            </w:r>
          </w:p>
        </w:tc>
        <w:tc>
          <w:tcPr>
            <w:tcW w:w="1692" w:type="dxa"/>
          </w:tcPr>
          <w:p w14:paraId="35785ECD" w14:textId="77777777" w:rsidR="00953F57" w:rsidRDefault="00953F57" w:rsidP="002C1651">
            <w:r>
              <w:t>Automatic Speed Setpoint</w:t>
            </w:r>
          </w:p>
        </w:tc>
        <w:tc>
          <w:tcPr>
            <w:tcW w:w="2762" w:type="dxa"/>
          </w:tcPr>
          <w:p w14:paraId="65D9B816" w14:textId="77777777" w:rsidR="00953F57" w:rsidRDefault="00953F57" w:rsidP="002C1651">
            <w:r>
              <w:t>Programmed outside AOI according to automatic control requirements</w:t>
            </w:r>
          </w:p>
        </w:tc>
      </w:tr>
      <w:tr w:rsidR="00953F57" w:rsidRPr="00453F47" w14:paraId="08C283D0" w14:textId="77777777" w:rsidTr="00953F57">
        <w:tc>
          <w:tcPr>
            <w:tcW w:w="2849" w:type="dxa"/>
          </w:tcPr>
          <w:p w14:paraId="53B61603" w14:textId="77777777" w:rsidR="00953F57" w:rsidRDefault="00953F57" w:rsidP="002C1651">
            <w:r>
              <w:t>Manual_Speed_Setpoint</w:t>
            </w:r>
          </w:p>
        </w:tc>
        <w:tc>
          <w:tcPr>
            <w:tcW w:w="1414" w:type="dxa"/>
          </w:tcPr>
          <w:p w14:paraId="0B7764B5" w14:textId="77777777" w:rsidR="00953F57" w:rsidRDefault="00953F57" w:rsidP="002C1651">
            <w:r>
              <w:t>Mandatory</w:t>
            </w:r>
          </w:p>
        </w:tc>
        <w:tc>
          <w:tcPr>
            <w:tcW w:w="3811" w:type="dxa"/>
          </w:tcPr>
          <w:p w14:paraId="7E5F31A4" w14:textId="77777777" w:rsidR="00953F57" w:rsidRPr="00953F57" w:rsidRDefault="00953F57" w:rsidP="0043795C">
            <w:r>
              <w:rPr>
                <w:i/>
              </w:rPr>
              <w:t>Tagname.</w:t>
            </w:r>
            <w:r>
              <w:t>SI_CT</w:t>
            </w:r>
          </w:p>
        </w:tc>
        <w:tc>
          <w:tcPr>
            <w:tcW w:w="1692" w:type="dxa"/>
          </w:tcPr>
          <w:p w14:paraId="25006222" w14:textId="77777777" w:rsidR="00953F57" w:rsidRDefault="00953F57" w:rsidP="002C1651">
            <w:r>
              <w:t>Manual Speed Setpoint</w:t>
            </w:r>
          </w:p>
        </w:tc>
        <w:tc>
          <w:tcPr>
            <w:tcW w:w="2762" w:type="dxa"/>
          </w:tcPr>
          <w:p w14:paraId="1AC16814" w14:textId="2152CE2D" w:rsidR="00953F57" w:rsidRDefault="00953F57" w:rsidP="002C1651">
            <w:del w:id="56" w:author="Steve Cauduro" w:date="2020-03-18T14:06:00Z">
              <w:r>
                <w:delText>N/Ap</w:delText>
              </w:r>
            </w:del>
            <w:ins w:id="57" w:author="Steve Cauduro" w:date="2020-03-18T14:06:00Z">
              <w:r w:rsidR="005F4DA4">
                <w:t>N/A</w:t>
              </w:r>
            </w:ins>
          </w:p>
        </w:tc>
      </w:tr>
      <w:tr w:rsidR="00953F57" w:rsidRPr="00453F47" w14:paraId="6410377D" w14:textId="77777777" w:rsidTr="00953F57">
        <w:tc>
          <w:tcPr>
            <w:tcW w:w="2849" w:type="dxa"/>
          </w:tcPr>
          <w:p w14:paraId="29476D0C" w14:textId="77777777" w:rsidR="00953F57" w:rsidRDefault="00953F57" w:rsidP="002C1651">
            <w:r>
              <w:t>Speed_Setpoint_Min</w:t>
            </w:r>
          </w:p>
        </w:tc>
        <w:tc>
          <w:tcPr>
            <w:tcW w:w="1414" w:type="dxa"/>
          </w:tcPr>
          <w:p w14:paraId="342F3ED3" w14:textId="77777777" w:rsidR="00953F57" w:rsidRDefault="00953F57" w:rsidP="002C1651">
            <w:r>
              <w:t>Optional</w:t>
            </w:r>
          </w:p>
        </w:tc>
        <w:tc>
          <w:tcPr>
            <w:tcW w:w="3811" w:type="dxa"/>
          </w:tcPr>
          <w:p w14:paraId="1389F9D9" w14:textId="77777777" w:rsidR="00953F57" w:rsidRDefault="00953F57" w:rsidP="0043795C">
            <w:r>
              <w:rPr>
                <w:i/>
              </w:rPr>
              <w:t>Tagname.</w:t>
            </w:r>
            <w:r>
              <w:t>ADDON.Speed_Setpoint_Min</w:t>
            </w:r>
          </w:p>
        </w:tc>
        <w:tc>
          <w:tcPr>
            <w:tcW w:w="1692" w:type="dxa"/>
          </w:tcPr>
          <w:p w14:paraId="2F42C177" w14:textId="77777777" w:rsidR="00953F57" w:rsidRDefault="00953F57" w:rsidP="002C1651">
            <w:r>
              <w:t>Minimum allowable Operating Speed</w:t>
            </w:r>
          </w:p>
        </w:tc>
        <w:tc>
          <w:tcPr>
            <w:tcW w:w="2762" w:type="dxa"/>
          </w:tcPr>
          <w:p w14:paraId="2F04BE95" w14:textId="77777777" w:rsidR="00953F57" w:rsidRDefault="00953F57" w:rsidP="002C1651">
            <w:r>
              <w:t>Program outside of AOI to implement a minimum allowable speed setpoint</w:t>
            </w:r>
          </w:p>
        </w:tc>
      </w:tr>
      <w:tr w:rsidR="00953F57" w:rsidRPr="00453F47" w14:paraId="5448E2B9" w14:textId="77777777" w:rsidTr="00953F57">
        <w:tc>
          <w:tcPr>
            <w:tcW w:w="2849" w:type="dxa"/>
          </w:tcPr>
          <w:p w14:paraId="5D2D9CB0" w14:textId="77777777" w:rsidR="00953F57" w:rsidRDefault="00953F57" w:rsidP="002C1651">
            <w:r>
              <w:t>Speed_Out_Min</w:t>
            </w:r>
          </w:p>
        </w:tc>
        <w:tc>
          <w:tcPr>
            <w:tcW w:w="1414" w:type="dxa"/>
          </w:tcPr>
          <w:p w14:paraId="39E0E374" w14:textId="77777777" w:rsidR="00953F57" w:rsidRDefault="00953F57" w:rsidP="002C1651">
            <w:r>
              <w:t>Optional</w:t>
            </w:r>
          </w:p>
        </w:tc>
        <w:tc>
          <w:tcPr>
            <w:tcW w:w="3811" w:type="dxa"/>
          </w:tcPr>
          <w:p w14:paraId="0382B8FA" w14:textId="77777777" w:rsidR="00953F57" w:rsidRDefault="00953F57" w:rsidP="0043795C">
            <w:r>
              <w:rPr>
                <w:i/>
              </w:rPr>
              <w:t>Tagname.</w:t>
            </w:r>
            <w:r>
              <w:t>ADDON.Speed_Out_Min</w:t>
            </w:r>
          </w:p>
        </w:tc>
        <w:tc>
          <w:tcPr>
            <w:tcW w:w="1692" w:type="dxa"/>
          </w:tcPr>
          <w:p w14:paraId="48FF0E82" w14:textId="77777777" w:rsidR="00953F57" w:rsidRDefault="00953F57" w:rsidP="002C1651">
            <w:r>
              <w:t>4 mA Speed Value</w:t>
            </w:r>
          </w:p>
        </w:tc>
        <w:tc>
          <w:tcPr>
            <w:tcW w:w="2762" w:type="dxa"/>
          </w:tcPr>
          <w:p w14:paraId="7BDC7A33" w14:textId="77777777" w:rsidR="00953F57" w:rsidRDefault="00953F57" w:rsidP="002C1651">
            <w:r>
              <w:t>Implement in conjunction with SCALE_CV</w:t>
            </w:r>
          </w:p>
        </w:tc>
      </w:tr>
      <w:tr w:rsidR="00953F57" w:rsidRPr="00453F47" w14:paraId="03EDA745" w14:textId="77777777" w:rsidTr="00953F57">
        <w:tc>
          <w:tcPr>
            <w:tcW w:w="2849" w:type="dxa"/>
          </w:tcPr>
          <w:p w14:paraId="0B2EB824" w14:textId="77777777" w:rsidR="00953F57" w:rsidRDefault="00953F57" w:rsidP="002C1651">
            <w:r>
              <w:t>Speed_Out_Max</w:t>
            </w:r>
          </w:p>
        </w:tc>
        <w:tc>
          <w:tcPr>
            <w:tcW w:w="1414" w:type="dxa"/>
          </w:tcPr>
          <w:p w14:paraId="1A5AE3E5" w14:textId="77777777" w:rsidR="00953F57" w:rsidRDefault="00953F57" w:rsidP="002C1651">
            <w:r>
              <w:t>Optional</w:t>
            </w:r>
          </w:p>
        </w:tc>
        <w:tc>
          <w:tcPr>
            <w:tcW w:w="3811" w:type="dxa"/>
          </w:tcPr>
          <w:p w14:paraId="2BE57F1E" w14:textId="77777777" w:rsidR="00953F57" w:rsidRDefault="00953F57" w:rsidP="0043795C">
            <w:r>
              <w:rPr>
                <w:i/>
              </w:rPr>
              <w:t>Tagname.</w:t>
            </w:r>
            <w:r>
              <w:t>ADDON.Speed_Out_Max</w:t>
            </w:r>
          </w:p>
        </w:tc>
        <w:tc>
          <w:tcPr>
            <w:tcW w:w="1692" w:type="dxa"/>
          </w:tcPr>
          <w:p w14:paraId="1E4A5AD9" w14:textId="77777777" w:rsidR="00953F57" w:rsidRDefault="00953F57" w:rsidP="002C1651">
            <w:r>
              <w:t>20 mA Speed Value</w:t>
            </w:r>
          </w:p>
        </w:tc>
        <w:tc>
          <w:tcPr>
            <w:tcW w:w="2762" w:type="dxa"/>
          </w:tcPr>
          <w:p w14:paraId="258BEC1C" w14:textId="77777777" w:rsidR="00953F57" w:rsidRDefault="00953F57" w:rsidP="002C1651">
            <w:r>
              <w:t>Implement in conjunction with SCALE_CV</w:t>
            </w:r>
          </w:p>
        </w:tc>
      </w:tr>
      <w:tr w:rsidR="00953F57" w:rsidRPr="00453F47" w14:paraId="77231979" w14:textId="77777777" w:rsidTr="00953F57">
        <w:tc>
          <w:tcPr>
            <w:tcW w:w="2849" w:type="dxa"/>
          </w:tcPr>
          <w:p w14:paraId="4F36C547" w14:textId="77777777" w:rsidR="00953F57" w:rsidRDefault="00953F57" w:rsidP="00953F57">
            <w:pPr>
              <w:tabs>
                <w:tab w:val="right" w:pos="2633"/>
              </w:tabs>
            </w:pPr>
            <w:r>
              <w:t>Speed_Out</w:t>
            </w:r>
          </w:p>
        </w:tc>
        <w:tc>
          <w:tcPr>
            <w:tcW w:w="1414" w:type="dxa"/>
          </w:tcPr>
          <w:p w14:paraId="033B0C03" w14:textId="77777777" w:rsidR="00953F57" w:rsidRDefault="00953F57" w:rsidP="00ED3F4F">
            <w:r>
              <w:t>Mandatory</w:t>
            </w:r>
          </w:p>
        </w:tc>
        <w:tc>
          <w:tcPr>
            <w:tcW w:w="3811" w:type="dxa"/>
          </w:tcPr>
          <w:p w14:paraId="0B48930E" w14:textId="77777777" w:rsidR="00953F57" w:rsidRDefault="00953F57" w:rsidP="00ED3F4F">
            <w:pPr>
              <w:rPr>
                <w:i/>
              </w:rPr>
            </w:pPr>
            <w:r>
              <w:rPr>
                <w:i/>
              </w:rPr>
              <w:t>Tagname.</w:t>
            </w:r>
            <w:r>
              <w:t>AO_CV</w:t>
            </w:r>
          </w:p>
        </w:tc>
        <w:tc>
          <w:tcPr>
            <w:tcW w:w="1692" w:type="dxa"/>
          </w:tcPr>
          <w:p w14:paraId="7A3E29E5" w14:textId="77777777" w:rsidR="00953F57" w:rsidRDefault="00953F57" w:rsidP="00953F57">
            <w:r>
              <w:t>Speed Command</w:t>
            </w:r>
          </w:p>
        </w:tc>
        <w:tc>
          <w:tcPr>
            <w:tcW w:w="2762" w:type="dxa"/>
          </w:tcPr>
          <w:p w14:paraId="3DDA34A9" w14:textId="77777777" w:rsidR="00953F57" w:rsidRDefault="00953F57" w:rsidP="00ED3F4F">
            <w:r>
              <w:t>Implement in conjunction with SCALE_CV</w:t>
            </w:r>
          </w:p>
        </w:tc>
      </w:tr>
      <w:tr w:rsidR="00953F57" w:rsidRPr="00453F47" w14:paraId="7359E7F7" w14:textId="77777777" w:rsidTr="00953F57">
        <w:tc>
          <w:tcPr>
            <w:tcW w:w="2849" w:type="dxa"/>
          </w:tcPr>
          <w:p w14:paraId="18952E3F" w14:textId="77777777" w:rsidR="00953F57" w:rsidRDefault="00953F57" w:rsidP="00953F57">
            <w:pPr>
              <w:tabs>
                <w:tab w:val="right" w:pos="2633"/>
              </w:tabs>
            </w:pPr>
            <w:r>
              <w:t>Auto_Stroke_Setpoint</w:t>
            </w:r>
            <w:r>
              <w:tab/>
            </w:r>
          </w:p>
        </w:tc>
        <w:tc>
          <w:tcPr>
            <w:tcW w:w="1414" w:type="dxa"/>
          </w:tcPr>
          <w:p w14:paraId="2E1BE0F5" w14:textId="77777777" w:rsidR="00953F57" w:rsidRDefault="00953F57" w:rsidP="00ED3F4F">
            <w:r>
              <w:t>Optional</w:t>
            </w:r>
          </w:p>
        </w:tc>
        <w:tc>
          <w:tcPr>
            <w:tcW w:w="3811" w:type="dxa"/>
          </w:tcPr>
          <w:p w14:paraId="7E91E813" w14:textId="77777777" w:rsidR="00953F57" w:rsidRDefault="00953F57" w:rsidP="00ED3F4F">
            <w:r>
              <w:rPr>
                <w:i/>
              </w:rPr>
              <w:t>Tagname.</w:t>
            </w:r>
            <w:r>
              <w:t>ADDON.Auto_ Stroke_Setpoint</w:t>
            </w:r>
          </w:p>
        </w:tc>
        <w:tc>
          <w:tcPr>
            <w:tcW w:w="1692" w:type="dxa"/>
          </w:tcPr>
          <w:p w14:paraId="3E810F46" w14:textId="77777777" w:rsidR="00953F57" w:rsidRDefault="00953F57" w:rsidP="00953F57">
            <w:r>
              <w:t>Automatic Stroke Setpoint</w:t>
            </w:r>
          </w:p>
        </w:tc>
        <w:tc>
          <w:tcPr>
            <w:tcW w:w="2762" w:type="dxa"/>
          </w:tcPr>
          <w:p w14:paraId="7833B955" w14:textId="77777777" w:rsidR="00953F57" w:rsidRDefault="00953F57" w:rsidP="00ED3F4F">
            <w:r>
              <w:t>Programmed outside AOI according to automatic control requirements</w:t>
            </w:r>
          </w:p>
        </w:tc>
      </w:tr>
      <w:tr w:rsidR="00953F57" w:rsidRPr="00453F47" w14:paraId="23E53ED1" w14:textId="77777777" w:rsidTr="00953F57">
        <w:tc>
          <w:tcPr>
            <w:tcW w:w="2849" w:type="dxa"/>
          </w:tcPr>
          <w:p w14:paraId="5B24D2C2" w14:textId="77777777" w:rsidR="00953F57" w:rsidRDefault="00953F57" w:rsidP="00ED3F4F">
            <w:r>
              <w:t>Manual_ Stroke_Setpoint</w:t>
            </w:r>
          </w:p>
        </w:tc>
        <w:tc>
          <w:tcPr>
            <w:tcW w:w="1414" w:type="dxa"/>
          </w:tcPr>
          <w:p w14:paraId="2EB64933" w14:textId="77777777" w:rsidR="00953F57" w:rsidRDefault="00953F57" w:rsidP="00ED3F4F">
            <w:r>
              <w:t>Mandatory</w:t>
            </w:r>
          </w:p>
        </w:tc>
        <w:tc>
          <w:tcPr>
            <w:tcW w:w="3811" w:type="dxa"/>
          </w:tcPr>
          <w:p w14:paraId="2222F282" w14:textId="77777777" w:rsidR="00953F57" w:rsidRPr="00953F57" w:rsidRDefault="00953F57" w:rsidP="00953F57">
            <w:r>
              <w:rPr>
                <w:i/>
              </w:rPr>
              <w:t>Tagname.</w:t>
            </w:r>
            <w:r>
              <w:t>SI_CK</w:t>
            </w:r>
          </w:p>
        </w:tc>
        <w:tc>
          <w:tcPr>
            <w:tcW w:w="1692" w:type="dxa"/>
          </w:tcPr>
          <w:p w14:paraId="31BE3BEB" w14:textId="77777777" w:rsidR="00953F57" w:rsidRDefault="00953F57" w:rsidP="00ED3F4F">
            <w:r>
              <w:t>Manual Stroke Setpoint</w:t>
            </w:r>
          </w:p>
        </w:tc>
        <w:tc>
          <w:tcPr>
            <w:tcW w:w="2762" w:type="dxa"/>
          </w:tcPr>
          <w:p w14:paraId="6A0D8647" w14:textId="00BC5803" w:rsidR="00953F57" w:rsidRDefault="00953F57" w:rsidP="00ED3F4F">
            <w:del w:id="58" w:author="Steve Cauduro" w:date="2020-03-18T14:06:00Z">
              <w:r>
                <w:delText>N/Ap</w:delText>
              </w:r>
            </w:del>
            <w:ins w:id="59" w:author="Steve Cauduro" w:date="2020-03-18T14:06:00Z">
              <w:r w:rsidR="005F4DA4">
                <w:t>N/A</w:t>
              </w:r>
            </w:ins>
          </w:p>
        </w:tc>
      </w:tr>
      <w:tr w:rsidR="00953F57" w:rsidRPr="00453F47" w14:paraId="3894F27A" w14:textId="77777777" w:rsidTr="00953F57">
        <w:tc>
          <w:tcPr>
            <w:tcW w:w="2849" w:type="dxa"/>
          </w:tcPr>
          <w:p w14:paraId="2CA7966B" w14:textId="77777777" w:rsidR="00953F57" w:rsidRDefault="00953F57" w:rsidP="00ED3F4F">
            <w:r>
              <w:t>Stroke_Setpoint_Min</w:t>
            </w:r>
          </w:p>
        </w:tc>
        <w:tc>
          <w:tcPr>
            <w:tcW w:w="1414" w:type="dxa"/>
          </w:tcPr>
          <w:p w14:paraId="34424D14" w14:textId="77777777" w:rsidR="00953F57" w:rsidRDefault="00953F57" w:rsidP="00ED3F4F">
            <w:r>
              <w:t>Optional</w:t>
            </w:r>
          </w:p>
        </w:tc>
        <w:tc>
          <w:tcPr>
            <w:tcW w:w="3811" w:type="dxa"/>
          </w:tcPr>
          <w:p w14:paraId="6E93D9AB" w14:textId="77777777" w:rsidR="00953F57" w:rsidRDefault="00953F57" w:rsidP="00ED3F4F">
            <w:r>
              <w:rPr>
                <w:i/>
              </w:rPr>
              <w:t>Tagname.</w:t>
            </w:r>
            <w:r>
              <w:t>ADDON. Stroke_Setpoint_Min</w:t>
            </w:r>
          </w:p>
        </w:tc>
        <w:tc>
          <w:tcPr>
            <w:tcW w:w="1692" w:type="dxa"/>
          </w:tcPr>
          <w:p w14:paraId="39127A6B" w14:textId="77777777" w:rsidR="00953F57" w:rsidRDefault="00953F57" w:rsidP="00ED3F4F">
            <w:r>
              <w:t>Minimum allowable Operating Stroke</w:t>
            </w:r>
          </w:p>
        </w:tc>
        <w:tc>
          <w:tcPr>
            <w:tcW w:w="2762" w:type="dxa"/>
          </w:tcPr>
          <w:p w14:paraId="14EF3A1C" w14:textId="77777777" w:rsidR="00953F57" w:rsidRDefault="00953F57" w:rsidP="00ED3F4F">
            <w:r>
              <w:t>Program outside of AOI to implement a minimum allowable Stroke setpoint</w:t>
            </w:r>
          </w:p>
        </w:tc>
      </w:tr>
      <w:tr w:rsidR="00953F57" w:rsidRPr="00453F47" w14:paraId="003C4CCE" w14:textId="77777777" w:rsidTr="00953F57">
        <w:tc>
          <w:tcPr>
            <w:tcW w:w="2849" w:type="dxa"/>
          </w:tcPr>
          <w:p w14:paraId="452715E6" w14:textId="77777777" w:rsidR="00953F57" w:rsidRDefault="00953F57" w:rsidP="00ED3F4F">
            <w:r>
              <w:t>Stroke_Out_Min</w:t>
            </w:r>
          </w:p>
        </w:tc>
        <w:tc>
          <w:tcPr>
            <w:tcW w:w="1414" w:type="dxa"/>
          </w:tcPr>
          <w:p w14:paraId="078001C2" w14:textId="77777777" w:rsidR="00953F57" w:rsidRDefault="00953F57" w:rsidP="00ED3F4F">
            <w:r>
              <w:t>Optional</w:t>
            </w:r>
          </w:p>
        </w:tc>
        <w:tc>
          <w:tcPr>
            <w:tcW w:w="3811" w:type="dxa"/>
          </w:tcPr>
          <w:p w14:paraId="54D023DA" w14:textId="77777777" w:rsidR="00953F57" w:rsidRDefault="00953F57" w:rsidP="00ED3F4F">
            <w:r>
              <w:rPr>
                <w:i/>
              </w:rPr>
              <w:t>Tagname.</w:t>
            </w:r>
            <w:r>
              <w:t>ADDON. Stroke_Out_Min</w:t>
            </w:r>
          </w:p>
        </w:tc>
        <w:tc>
          <w:tcPr>
            <w:tcW w:w="1692" w:type="dxa"/>
          </w:tcPr>
          <w:p w14:paraId="4FFC3AC3" w14:textId="77777777" w:rsidR="00953F57" w:rsidRDefault="00953F57" w:rsidP="00ED3F4F">
            <w:r>
              <w:t>4 mA Stroke Value</w:t>
            </w:r>
          </w:p>
        </w:tc>
        <w:tc>
          <w:tcPr>
            <w:tcW w:w="2762" w:type="dxa"/>
          </w:tcPr>
          <w:p w14:paraId="1A671924" w14:textId="77777777" w:rsidR="00953F57" w:rsidRDefault="00953F57" w:rsidP="00953F57">
            <w:r>
              <w:t>Implement in conjunction with SCALE_SK</w:t>
            </w:r>
          </w:p>
        </w:tc>
      </w:tr>
      <w:tr w:rsidR="00953F57" w:rsidRPr="00453F47" w14:paraId="5F860273" w14:textId="77777777" w:rsidTr="00953F57">
        <w:tc>
          <w:tcPr>
            <w:tcW w:w="2849" w:type="dxa"/>
          </w:tcPr>
          <w:p w14:paraId="245B1C55" w14:textId="77777777" w:rsidR="00953F57" w:rsidRDefault="00953F57" w:rsidP="00ED3F4F">
            <w:r>
              <w:t>Stroke_Out_Max</w:t>
            </w:r>
          </w:p>
        </w:tc>
        <w:tc>
          <w:tcPr>
            <w:tcW w:w="1414" w:type="dxa"/>
          </w:tcPr>
          <w:p w14:paraId="565AA3C6" w14:textId="77777777" w:rsidR="00953F57" w:rsidRDefault="00953F57" w:rsidP="00ED3F4F">
            <w:r>
              <w:t>Optional</w:t>
            </w:r>
          </w:p>
        </w:tc>
        <w:tc>
          <w:tcPr>
            <w:tcW w:w="3811" w:type="dxa"/>
          </w:tcPr>
          <w:p w14:paraId="6E49C250" w14:textId="77777777" w:rsidR="00953F57" w:rsidRDefault="00953F57" w:rsidP="00ED3F4F">
            <w:r>
              <w:rPr>
                <w:i/>
              </w:rPr>
              <w:t>Tagname.</w:t>
            </w:r>
            <w:r>
              <w:t>ADDON. Stroke_Out_Max</w:t>
            </w:r>
          </w:p>
        </w:tc>
        <w:tc>
          <w:tcPr>
            <w:tcW w:w="1692" w:type="dxa"/>
          </w:tcPr>
          <w:p w14:paraId="1EB059AC" w14:textId="77777777" w:rsidR="00953F57" w:rsidRDefault="00953F57" w:rsidP="00ED3F4F">
            <w:r>
              <w:t xml:space="preserve">20 mA Stroke </w:t>
            </w:r>
            <w:r>
              <w:lastRenderedPageBreak/>
              <w:t>Value</w:t>
            </w:r>
          </w:p>
        </w:tc>
        <w:tc>
          <w:tcPr>
            <w:tcW w:w="2762" w:type="dxa"/>
          </w:tcPr>
          <w:p w14:paraId="6E6CD075" w14:textId="77777777" w:rsidR="00953F57" w:rsidRDefault="00953F57" w:rsidP="00953F57">
            <w:r>
              <w:lastRenderedPageBreak/>
              <w:t xml:space="preserve">Implement in conjunction </w:t>
            </w:r>
            <w:r>
              <w:lastRenderedPageBreak/>
              <w:t>with SCALE_SK</w:t>
            </w:r>
          </w:p>
        </w:tc>
      </w:tr>
      <w:tr w:rsidR="00233093" w:rsidRPr="00453F47" w14:paraId="4BC119DC" w14:textId="77777777" w:rsidTr="00953F57">
        <w:tc>
          <w:tcPr>
            <w:tcW w:w="2849" w:type="dxa"/>
          </w:tcPr>
          <w:p w14:paraId="3318EFFD" w14:textId="77777777" w:rsidR="00233093" w:rsidRDefault="00233093" w:rsidP="00233093">
            <w:pPr>
              <w:tabs>
                <w:tab w:val="right" w:pos="2633"/>
              </w:tabs>
            </w:pPr>
            <w:r>
              <w:lastRenderedPageBreak/>
              <w:t>Stroke_Out</w:t>
            </w:r>
          </w:p>
        </w:tc>
        <w:tc>
          <w:tcPr>
            <w:tcW w:w="1414" w:type="dxa"/>
          </w:tcPr>
          <w:p w14:paraId="5EBB7A33" w14:textId="77777777" w:rsidR="00233093" w:rsidRDefault="00233093" w:rsidP="00ED3F4F">
            <w:r>
              <w:t>Mandatory</w:t>
            </w:r>
          </w:p>
        </w:tc>
        <w:tc>
          <w:tcPr>
            <w:tcW w:w="3811" w:type="dxa"/>
          </w:tcPr>
          <w:p w14:paraId="594BE6B2" w14:textId="77777777" w:rsidR="00233093" w:rsidRDefault="00233093" w:rsidP="00233093">
            <w:pPr>
              <w:rPr>
                <w:i/>
              </w:rPr>
            </w:pPr>
            <w:r>
              <w:rPr>
                <w:i/>
              </w:rPr>
              <w:t>Tagname.</w:t>
            </w:r>
            <w:r>
              <w:t>AO_SK</w:t>
            </w:r>
          </w:p>
        </w:tc>
        <w:tc>
          <w:tcPr>
            <w:tcW w:w="1692" w:type="dxa"/>
          </w:tcPr>
          <w:p w14:paraId="4FDE1148" w14:textId="77777777" w:rsidR="00233093" w:rsidRDefault="00233093" w:rsidP="00233093">
            <w:r>
              <w:t>Stroke Command</w:t>
            </w:r>
          </w:p>
        </w:tc>
        <w:tc>
          <w:tcPr>
            <w:tcW w:w="2762" w:type="dxa"/>
          </w:tcPr>
          <w:p w14:paraId="1549D019" w14:textId="77777777" w:rsidR="00233093" w:rsidRDefault="00233093" w:rsidP="00233093">
            <w:r>
              <w:t>Implement in conjunction with SCALE_SK</w:t>
            </w:r>
          </w:p>
        </w:tc>
      </w:tr>
      <w:tr w:rsidR="00953F57" w:rsidRPr="00453F47" w14:paraId="208A3203" w14:textId="77777777" w:rsidTr="00953F57">
        <w:tc>
          <w:tcPr>
            <w:tcW w:w="2849" w:type="dxa"/>
          </w:tcPr>
          <w:p w14:paraId="4A09F167" w14:textId="77777777" w:rsidR="00953F57" w:rsidRDefault="00953F57" w:rsidP="002C1651">
            <w:r>
              <w:t>System_Day_Reset</w:t>
            </w:r>
          </w:p>
        </w:tc>
        <w:tc>
          <w:tcPr>
            <w:tcW w:w="1414" w:type="dxa"/>
          </w:tcPr>
          <w:p w14:paraId="7A7EC625" w14:textId="77777777" w:rsidR="00953F57" w:rsidRDefault="00953F57" w:rsidP="002C1651">
            <w:r>
              <w:t>Mandatory</w:t>
            </w:r>
          </w:p>
        </w:tc>
        <w:tc>
          <w:tcPr>
            <w:tcW w:w="3811" w:type="dxa"/>
          </w:tcPr>
          <w:p w14:paraId="6C846F73" w14:textId="77777777" w:rsidR="00953F57" w:rsidRPr="0043795C" w:rsidRDefault="00953F57" w:rsidP="0043795C">
            <w:r>
              <w:t>SYS_Day_Reset</w:t>
            </w:r>
          </w:p>
        </w:tc>
        <w:tc>
          <w:tcPr>
            <w:tcW w:w="1692" w:type="dxa"/>
          </w:tcPr>
          <w:p w14:paraId="2FB49247" w14:textId="77777777" w:rsidR="00953F57" w:rsidRDefault="00953F57" w:rsidP="002C1651">
            <w:r>
              <w:t>Reset tag for daily statistics</w:t>
            </w:r>
          </w:p>
        </w:tc>
        <w:tc>
          <w:tcPr>
            <w:tcW w:w="2762" w:type="dxa"/>
          </w:tcPr>
          <w:p w14:paraId="3D5C7F3E" w14:textId="54891F64" w:rsidR="00953F57" w:rsidRDefault="00953F57" w:rsidP="002C1651">
            <w:del w:id="60" w:author="Steve Cauduro" w:date="2020-03-18T14:06:00Z">
              <w:r>
                <w:delText>N/Ap</w:delText>
              </w:r>
            </w:del>
            <w:ins w:id="61" w:author="Steve Cauduro" w:date="2020-03-18T14:06:00Z">
              <w:r w:rsidR="005F4DA4">
                <w:t>N/A</w:t>
              </w:r>
            </w:ins>
          </w:p>
        </w:tc>
      </w:tr>
      <w:tr w:rsidR="00953F57" w:rsidRPr="00453F47" w14:paraId="5C86BB4F" w14:textId="77777777" w:rsidTr="00953F57">
        <w:tc>
          <w:tcPr>
            <w:tcW w:w="2849" w:type="dxa"/>
          </w:tcPr>
          <w:p w14:paraId="70AD5150" w14:textId="77777777" w:rsidR="00953F57" w:rsidRDefault="00953F57" w:rsidP="002C1651">
            <w:r>
              <w:t>System_Monthly_Reset</w:t>
            </w:r>
          </w:p>
        </w:tc>
        <w:tc>
          <w:tcPr>
            <w:tcW w:w="1414" w:type="dxa"/>
          </w:tcPr>
          <w:p w14:paraId="44155B0E" w14:textId="77777777" w:rsidR="00953F57" w:rsidRDefault="00953F57" w:rsidP="002C1651">
            <w:r>
              <w:t>Mandatory</w:t>
            </w:r>
          </w:p>
        </w:tc>
        <w:tc>
          <w:tcPr>
            <w:tcW w:w="3811" w:type="dxa"/>
          </w:tcPr>
          <w:p w14:paraId="0252FEA2" w14:textId="77777777" w:rsidR="00953F57" w:rsidRDefault="00953F57" w:rsidP="0043795C">
            <w:pPr>
              <w:rPr>
                <w:i/>
              </w:rPr>
            </w:pPr>
            <w:r>
              <w:t>SYS_Month_Reset</w:t>
            </w:r>
          </w:p>
        </w:tc>
        <w:tc>
          <w:tcPr>
            <w:tcW w:w="1692" w:type="dxa"/>
          </w:tcPr>
          <w:p w14:paraId="44FF3876" w14:textId="77777777" w:rsidR="00953F57" w:rsidRDefault="00953F57" w:rsidP="002C1651">
            <w:r>
              <w:t>Reset tag for monthly statistics</w:t>
            </w:r>
          </w:p>
        </w:tc>
        <w:tc>
          <w:tcPr>
            <w:tcW w:w="2762" w:type="dxa"/>
          </w:tcPr>
          <w:p w14:paraId="0E25D5C6" w14:textId="2B8610EE" w:rsidR="00953F57" w:rsidRDefault="00953F57" w:rsidP="002C1651">
            <w:del w:id="62" w:author="Steve Cauduro" w:date="2020-03-18T14:06:00Z">
              <w:r>
                <w:delText>N/Ap</w:delText>
              </w:r>
            </w:del>
            <w:ins w:id="63" w:author="Steve Cauduro" w:date="2020-03-18T14:06:00Z">
              <w:r w:rsidR="005F4DA4">
                <w:t>N/A</w:t>
              </w:r>
            </w:ins>
          </w:p>
        </w:tc>
      </w:tr>
      <w:tr w:rsidR="00233093" w:rsidRPr="00453F47" w14:paraId="55D55366" w14:textId="77777777" w:rsidTr="00953F57">
        <w:tc>
          <w:tcPr>
            <w:tcW w:w="2849" w:type="dxa"/>
          </w:tcPr>
          <w:p w14:paraId="37CCB040" w14:textId="77777777" w:rsidR="00233093" w:rsidRDefault="00233093" w:rsidP="00ED3F4F">
            <w:r>
              <w:t>Alarm_Acknowledge</w:t>
            </w:r>
          </w:p>
        </w:tc>
        <w:tc>
          <w:tcPr>
            <w:tcW w:w="1414" w:type="dxa"/>
          </w:tcPr>
          <w:p w14:paraId="429245F7" w14:textId="77777777" w:rsidR="00233093" w:rsidRDefault="00233093" w:rsidP="00ED3F4F">
            <w:r>
              <w:t>Mandatory</w:t>
            </w:r>
          </w:p>
        </w:tc>
        <w:tc>
          <w:tcPr>
            <w:tcW w:w="3811" w:type="dxa"/>
          </w:tcPr>
          <w:p w14:paraId="0092EFD9" w14:textId="77777777" w:rsidR="00233093" w:rsidRPr="00B64D5B" w:rsidRDefault="00233093" w:rsidP="00ED3F4F">
            <w:r>
              <w:rPr>
                <w:i/>
              </w:rPr>
              <w:t>Tagname</w:t>
            </w:r>
            <w:r>
              <w:t>.PB_AR</w:t>
            </w:r>
          </w:p>
        </w:tc>
        <w:tc>
          <w:tcPr>
            <w:tcW w:w="1692" w:type="dxa"/>
          </w:tcPr>
          <w:p w14:paraId="20080684" w14:textId="77777777" w:rsidR="00233093" w:rsidRDefault="00233093" w:rsidP="00ED3F4F">
            <w:r>
              <w:t>Alarm Acknowledge and Reset</w:t>
            </w:r>
          </w:p>
        </w:tc>
        <w:tc>
          <w:tcPr>
            <w:tcW w:w="2762" w:type="dxa"/>
          </w:tcPr>
          <w:p w14:paraId="6EEEAFA6" w14:textId="514431FB" w:rsidR="00233093" w:rsidRDefault="00233093" w:rsidP="00ED3F4F">
            <w:del w:id="64" w:author="Steve Cauduro" w:date="2020-03-18T14:06:00Z">
              <w:r>
                <w:delText>N/Ap</w:delText>
              </w:r>
            </w:del>
            <w:ins w:id="65" w:author="Steve Cauduro" w:date="2020-03-18T14:06:00Z">
              <w:r w:rsidR="005F4DA4">
                <w:t>N/A</w:t>
              </w:r>
            </w:ins>
          </w:p>
        </w:tc>
      </w:tr>
      <w:tr w:rsidR="00233093" w:rsidRPr="00453F47" w14:paraId="6CB5FBE0" w14:textId="77777777" w:rsidTr="00953F57">
        <w:tc>
          <w:tcPr>
            <w:tcW w:w="2849" w:type="dxa"/>
          </w:tcPr>
          <w:p w14:paraId="73ED5B6D" w14:textId="77777777" w:rsidR="00233093" w:rsidRDefault="00233093" w:rsidP="00ED3F4F">
            <w:r>
              <w:t>Global_Acknowledge</w:t>
            </w:r>
          </w:p>
        </w:tc>
        <w:tc>
          <w:tcPr>
            <w:tcW w:w="1414" w:type="dxa"/>
          </w:tcPr>
          <w:p w14:paraId="73D94999" w14:textId="77777777" w:rsidR="00233093" w:rsidRDefault="00233093" w:rsidP="00ED3F4F">
            <w:r>
              <w:t>Optional</w:t>
            </w:r>
          </w:p>
        </w:tc>
        <w:tc>
          <w:tcPr>
            <w:tcW w:w="3811" w:type="dxa"/>
          </w:tcPr>
          <w:p w14:paraId="71E96D16" w14:textId="77777777" w:rsidR="00233093" w:rsidRDefault="00233093" w:rsidP="00ED3F4F">
            <w:pPr>
              <w:rPr>
                <w:i/>
              </w:rPr>
            </w:pPr>
            <w:r>
              <w:rPr>
                <w:i/>
              </w:rPr>
              <w:t>Tagname</w:t>
            </w:r>
            <w:r>
              <w:t>.ADDON.Global_Acknowledge</w:t>
            </w:r>
          </w:p>
        </w:tc>
        <w:tc>
          <w:tcPr>
            <w:tcW w:w="1692" w:type="dxa"/>
          </w:tcPr>
          <w:p w14:paraId="230AE499" w14:textId="77777777" w:rsidR="00233093" w:rsidRDefault="00233093" w:rsidP="00ED3F4F">
            <w:r>
              <w:t>Alarm Acknowledge and Reset</w:t>
            </w:r>
          </w:p>
        </w:tc>
        <w:tc>
          <w:tcPr>
            <w:tcW w:w="2762" w:type="dxa"/>
          </w:tcPr>
          <w:p w14:paraId="73F081F1" w14:textId="77777777" w:rsidR="00233093" w:rsidRDefault="00233093" w:rsidP="00ED3F4F">
            <w:r>
              <w:t>Reserved for Future Use with a Global Alarm Reset Pushbutton.  To be programmed outside of the AOI.</w:t>
            </w:r>
          </w:p>
        </w:tc>
      </w:tr>
      <w:tr w:rsidR="00953F57" w:rsidRPr="00453F47" w14:paraId="053EF499" w14:textId="77777777" w:rsidTr="00953F57">
        <w:tc>
          <w:tcPr>
            <w:tcW w:w="2849" w:type="dxa"/>
          </w:tcPr>
          <w:p w14:paraId="1C8CADFF" w14:textId="77777777" w:rsidR="00953F57" w:rsidRDefault="00953F57" w:rsidP="002C1651">
            <w:r>
              <w:t>Runtime_Reset</w:t>
            </w:r>
          </w:p>
        </w:tc>
        <w:tc>
          <w:tcPr>
            <w:tcW w:w="1414" w:type="dxa"/>
          </w:tcPr>
          <w:p w14:paraId="5BFBDF95" w14:textId="77777777" w:rsidR="00953F57" w:rsidRDefault="00953F57" w:rsidP="002C1651">
            <w:r>
              <w:t>Mandatory</w:t>
            </w:r>
          </w:p>
        </w:tc>
        <w:tc>
          <w:tcPr>
            <w:tcW w:w="3811" w:type="dxa"/>
          </w:tcPr>
          <w:p w14:paraId="68BD5010" w14:textId="77777777" w:rsidR="00953F57" w:rsidRDefault="00953F57" w:rsidP="0043795C">
            <w:pPr>
              <w:rPr>
                <w:i/>
              </w:rPr>
            </w:pPr>
            <w:r>
              <w:rPr>
                <w:i/>
              </w:rPr>
              <w:t>Tagname.</w:t>
            </w:r>
            <w:r>
              <w:t>PB_RT</w:t>
            </w:r>
          </w:p>
        </w:tc>
        <w:tc>
          <w:tcPr>
            <w:tcW w:w="1692" w:type="dxa"/>
          </w:tcPr>
          <w:p w14:paraId="41B55618" w14:textId="77777777" w:rsidR="00953F57" w:rsidRDefault="00953F57" w:rsidP="001244E7">
            <w:r>
              <w:t>Runtime Hours and Start Counters Reset</w:t>
            </w:r>
          </w:p>
        </w:tc>
        <w:tc>
          <w:tcPr>
            <w:tcW w:w="2762" w:type="dxa"/>
          </w:tcPr>
          <w:p w14:paraId="64B4C037" w14:textId="403E5AE0" w:rsidR="00953F57" w:rsidRDefault="00953F57" w:rsidP="002C1651">
            <w:del w:id="66" w:author="Steve Cauduro" w:date="2020-03-18T14:06:00Z">
              <w:r>
                <w:delText>N/Ap</w:delText>
              </w:r>
            </w:del>
            <w:ins w:id="67" w:author="Steve Cauduro" w:date="2020-03-18T14:06:00Z">
              <w:r w:rsidR="005F4DA4">
                <w:t>N/A</w:t>
              </w:r>
            </w:ins>
          </w:p>
        </w:tc>
      </w:tr>
      <w:tr w:rsidR="00953F57" w:rsidRPr="00453F47" w14:paraId="558AF710" w14:textId="77777777" w:rsidTr="00953F57">
        <w:tc>
          <w:tcPr>
            <w:tcW w:w="2849" w:type="dxa"/>
          </w:tcPr>
          <w:p w14:paraId="5B3A334C" w14:textId="77777777" w:rsidR="00953F57" w:rsidRDefault="00953F57" w:rsidP="002C1651">
            <w:r>
              <w:t>Runtime_Hours</w:t>
            </w:r>
          </w:p>
        </w:tc>
        <w:tc>
          <w:tcPr>
            <w:tcW w:w="1414" w:type="dxa"/>
          </w:tcPr>
          <w:p w14:paraId="62CEE0C5" w14:textId="77777777" w:rsidR="00953F57" w:rsidRDefault="00953F57" w:rsidP="002C1651">
            <w:r>
              <w:t>Mandatory</w:t>
            </w:r>
          </w:p>
        </w:tc>
        <w:tc>
          <w:tcPr>
            <w:tcW w:w="3811" w:type="dxa"/>
          </w:tcPr>
          <w:p w14:paraId="3591D091" w14:textId="77777777" w:rsidR="00953F57" w:rsidRDefault="00953F57" w:rsidP="0043795C">
            <w:pPr>
              <w:rPr>
                <w:i/>
              </w:rPr>
            </w:pPr>
            <w:r>
              <w:rPr>
                <w:i/>
              </w:rPr>
              <w:t>Tagname.</w:t>
            </w:r>
            <w:r>
              <w:t>AI_RT</w:t>
            </w:r>
          </w:p>
        </w:tc>
        <w:tc>
          <w:tcPr>
            <w:tcW w:w="1692" w:type="dxa"/>
          </w:tcPr>
          <w:p w14:paraId="35FB0CD7" w14:textId="77777777" w:rsidR="00953F57" w:rsidRDefault="00953F57" w:rsidP="002C1651">
            <w:r>
              <w:t>Runtime Hours</w:t>
            </w:r>
          </w:p>
        </w:tc>
        <w:tc>
          <w:tcPr>
            <w:tcW w:w="2762" w:type="dxa"/>
          </w:tcPr>
          <w:p w14:paraId="7B28567D" w14:textId="33312469" w:rsidR="00953F57" w:rsidRDefault="00953F57" w:rsidP="002C1651">
            <w:del w:id="68" w:author="Steve Cauduro" w:date="2020-03-18T14:06:00Z">
              <w:r>
                <w:delText>N/Ap</w:delText>
              </w:r>
            </w:del>
            <w:ins w:id="69" w:author="Steve Cauduro" w:date="2020-03-18T14:06:00Z">
              <w:r w:rsidR="005F4DA4">
                <w:t>N/A</w:t>
              </w:r>
            </w:ins>
          </w:p>
        </w:tc>
      </w:tr>
      <w:tr w:rsidR="00953F57" w:rsidRPr="00453F47" w14:paraId="2B6AB63C" w14:textId="77777777" w:rsidTr="00953F57">
        <w:tc>
          <w:tcPr>
            <w:tcW w:w="2849" w:type="dxa"/>
          </w:tcPr>
          <w:p w14:paraId="4F35122E" w14:textId="77777777" w:rsidR="00953F57" w:rsidRDefault="00953F57" w:rsidP="002C1651">
            <w:r>
              <w:t>Out_TotalStarts</w:t>
            </w:r>
          </w:p>
        </w:tc>
        <w:tc>
          <w:tcPr>
            <w:tcW w:w="1414" w:type="dxa"/>
          </w:tcPr>
          <w:p w14:paraId="420741BB" w14:textId="77777777" w:rsidR="00953F57" w:rsidRDefault="00953F57" w:rsidP="002C1651">
            <w:r>
              <w:t>Optional</w:t>
            </w:r>
          </w:p>
        </w:tc>
        <w:tc>
          <w:tcPr>
            <w:tcW w:w="3811" w:type="dxa"/>
          </w:tcPr>
          <w:p w14:paraId="2B7186AA" w14:textId="77777777" w:rsidR="00953F57" w:rsidRDefault="00953F57" w:rsidP="0043795C">
            <w:pPr>
              <w:rPr>
                <w:i/>
              </w:rPr>
            </w:pPr>
            <w:r>
              <w:rPr>
                <w:i/>
              </w:rPr>
              <w:t>Tagname.</w:t>
            </w:r>
            <w:r w:rsidRPr="001244E7">
              <w:t>Addon.Out_TotalStarts</w:t>
            </w:r>
          </w:p>
        </w:tc>
        <w:tc>
          <w:tcPr>
            <w:tcW w:w="1692" w:type="dxa"/>
          </w:tcPr>
          <w:p w14:paraId="3D47F888" w14:textId="77777777" w:rsidR="00953F57" w:rsidRDefault="00953F57" w:rsidP="00233093">
            <w:r>
              <w:t xml:space="preserve">Total </w:t>
            </w:r>
            <w:r w:rsidR="00233093">
              <w:t xml:space="preserve">Motor </w:t>
            </w:r>
            <w:r>
              <w:t>Starts Since Last Reset</w:t>
            </w:r>
          </w:p>
        </w:tc>
        <w:tc>
          <w:tcPr>
            <w:tcW w:w="2762" w:type="dxa"/>
          </w:tcPr>
          <w:p w14:paraId="0D164BE8" w14:textId="77777777" w:rsidR="00953F57" w:rsidRPr="00891452" w:rsidRDefault="00953F57" w:rsidP="002C1651">
            <w:r>
              <w:t xml:space="preserve">Map outside the AOI to </w:t>
            </w:r>
            <w:r>
              <w:rPr>
                <w:i/>
              </w:rPr>
              <w:t>tagname</w:t>
            </w:r>
            <w:r>
              <w:t>.AI_MX for SCADA use, if required</w:t>
            </w:r>
          </w:p>
        </w:tc>
      </w:tr>
      <w:tr w:rsidR="00953F57" w:rsidRPr="00453F47" w14:paraId="4AF5401C" w14:textId="77777777" w:rsidTr="00953F57">
        <w:tc>
          <w:tcPr>
            <w:tcW w:w="2849" w:type="dxa"/>
          </w:tcPr>
          <w:p w14:paraId="37DDE30E" w14:textId="77777777" w:rsidR="00953F57" w:rsidRDefault="00953F57" w:rsidP="002C1651">
            <w:r>
              <w:t>Out_DailyStarts</w:t>
            </w:r>
          </w:p>
        </w:tc>
        <w:tc>
          <w:tcPr>
            <w:tcW w:w="1414" w:type="dxa"/>
          </w:tcPr>
          <w:p w14:paraId="565C5FF5" w14:textId="77777777" w:rsidR="00953F57" w:rsidRDefault="00953F57" w:rsidP="002C1651">
            <w:r>
              <w:t>Optional</w:t>
            </w:r>
          </w:p>
        </w:tc>
        <w:tc>
          <w:tcPr>
            <w:tcW w:w="3811" w:type="dxa"/>
          </w:tcPr>
          <w:p w14:paraId="30DA2BF9" w14:textId="77777777" w:rsidR="00953F57" w:rsidRDefault="00953F57" w:rsidP="00891452">
            <w:pPr>
              <w:rPr>
                <w:i/>
              </w:rPr>
            </w:pPr>
            <w:r>
              <w:rPr>
                <w:i/>
              </w:rPr>
              <w:t>Tagname.</w:t>
            </w:r>
            <w:r w:rsidRPr="001244E7">
              <w:t>Addon.Out_DailyStarts</w:t>
            </w:r>
          </w:p>
        </w:tc>
        <w:tc>
          <w:tcPr>
            <w:tcW w:w="1692" w:type="dxa"/>
          </w:tcPr>
          <w:p w14:paraId="3CD5AD80" w14:textId="77777777" w:rsidR="00953F57" w:rsidRDefault="00953F57" w:rsidP="002C1651">
            <w:r>
              <w:t xml:space="preserve">Total </w:t>
            </w:r>
            <w:r w:rsidR="00233093">
              <w:t>Motor</w:t>
            </w:r>
            <w:r>
              <w:t xml:space="preserve"> Starts Today</w:t>
            </w:r>
          </w:p>
        </w:tc>
        <w:tc>
          <w:tcPr>
            <w:tcW w:w="2762" w:type="dxa"/>
          </w:tcPr>
          <w:p w14:paraId="6C6DCA42" w14:textId="77777777" w:rsidR="00953F57" w:rsidRDefault="00953F57" w:rsidP="00891452">
            <w:r>
              <w:t xml:space="preserve">Map outside the AOI to </w:t>
            </w:r>
            <w:r>
              <w:rPr>
                <w:i/>
              </w:rPr>
              <w:t>tagname</w:t>
            </w:r>
            <w:r>
              <w:t>.AI_TD for SCADA use, if required</w:t>
            </w:r>
          </w:p>
        </w:tc>
      </w:tr>
      <w:tr w:rsidR="00953F57" w:rsidRPr="00453F47" w14:paraId="03EDFC0B" w14:textId="77777777" w:rsidTr="00953F57">
        <w:tc>
          <w:tcPr>
            <w:tcW w:w="2849" w:type="dxa"/>
          </w:tcPr>
          <w:p w14:paraId="3DA94F02" w14:textId="77777777" w:rsidR="00953F57" w:rsidRDefault="00953F57" w:rsidP="002C1651">
            <w:r>
              <w:t>Out_MonthlyStarts</w:t>
            </w:r>
          </w:p>
        </w:tc>
        <w:tc>
          <w:tcPr>
            <w:tcW w:w="1414" w:type="dxa"/>
          </w:tcPr>
          <w:p w14:paraId="2348DB97" w14:textId="77777777" w:rsidR="00953F57" w:rsidRDefault="00953F57" w:rsidP="002C1651">
            <w:r>
              <w:t>Optional</w:t>
            </w:r>
          </w:p>
        </w:tc>
        <w:tc>
          <w:tcPr>
            <w:tcW w:w="3811" w:type="dxa"/>
          </w:tcPr>
          <w:p w14:paraId="3D1CFDDB" w14:textId="77777777" w:rsidR="00953F57" w:rsidRDefault="00953F57" w:rsidP="00891452">
            <w:pPr>
              <w:rPr>
                <w:i/>
              </w:rPr>
            </w:pPr>
            <w:r>
              <w:rPr>
                <w:i/>
              </w:rPr>
              <w:t>Tagname.</w:t>
            </w:r>
            <w:r w:rsidRPr="001244E7">
              <w:t>Addon.Out_MonthlyStarts</w:t>
            </w:r>
          </w:p>
        </w:tc>
        <w:tc>
          <w:tcPr>
            <w:tcW w:w="1692" w:type="dxa"/>
          </w:tcPr>
          <w:p w14:paraId="1C4397C6" w14:textId="77777777" w:rsidR="00953F57" w:rsidRDefault="00953F57" w:rsidP="002C1651">
            <w:r>
              <w:t xml:space="preserve">Total </w:t>
            </w:r>
            <w:r w:rsidR="00233093">
              <w:t>Motor</w:t>
            </w:r>
            <w:r>
              <w:t xml:space="preserve"> Starts This Month</w:t>
            </w:r>
          </w:p>
        </w:tc>
        <w:tc>
          <w:tcPr>
            <w:tcW w:w="2762" w:type="dxa"/>
          </w:tcPr>
          <w:p w14:paraId="682238E8" w14:textId="77777777" w:rsidR="00953F57" w:rsidRDefault="00953F57" w:rsidP="00891452">
            <w:r>
              <w:t xml:space="preserve">Map outside the AOI to </w:t>
            </w:r>
            <w:r>
              <w:rPr>
                <w:i/>
              </w:rPr>
              <w:t>tagname</w:t>
            </w:r>
            <w:r>
              <w:t>.AI_MT for SCADA use, if required</w:t>
            </w:r>
          </w:p>
        </w:tc>
      </w:tr>
    </w:tbl>
    <w:p w14:paraId="5BEAEAB7" w14:textId="77777777" w:rsidR="00891452" w:rsidRDefault="00891452">
      <w:pPr>
        <w:rPr>
          <w:b/>
        </w:rPr>
      </w:pPr>
    </w:p>
    <w:p w14:paraId="5E3B5B93" w14:textId="77777777" w:rsidR="008B4277" w:rsidRDefault="008B4277">
      <w:pPr>
        <w:rPr>
          <w:ins w:id="70" w:author="Joshi, Shailendra" w:date="2020-08-24T15:13:00Z"/>
          <w:b/>
        </w:rPr>
      </w:pPr>
    </w:p>
    <w:p w14:paraId="2635023A" w14:textId="77777777" w:rsidR="008B11FF" w:rsidRDefault="008B11FF">
      <w:r>
        <w:rPr>
          <w:b/>
        </w:rPr>
        <w:lastRenderedPageBreak/>
        <w:t>AOI Operation Description</w:t>
      </w:r>
    </w:p>
    <w:p w14:paraId="5AA32D28" w14:textId="77777777" w:rsidR="00F93C96" w:rsidRDefault="00F93C96" w:rsidP="00F93C96">
      <w:r>
        <w:t>The AOI performs the following functions:</w:t>
      </w:r>
    </w:p>
    <w:p w14:paraId="41083950" w14:textId="77777777" w:rsidR="00F93C96" w:rsidRDefault="00F93C96" w:rsidP="00F93C96">
      <w:pPr>
        <w:pStyle w:val="ListParagraph"/>
        <w:numPr>
          <w:ilvl w:val="0"/>
          <w:numId w:val="1"/>
        </w:numPr>
      </w:pPr>
      <w:r>
        <w:t>Executes alarm simulation logic</w:t>
      </w:r>
    </w:p>
    <w:p w14:paraId="738B8D79" w14:textId="77777777" w:rsidR="00F93C96" w:rsidRDefault="00F93C96" w:rsidP="00F93C96">
      <w:pPr>
        <w:pStyle w:val="ListParagraph"/>
        <w:numPr>
          <w:ilvl w:val="0"/>
          <w:numId w:val="1"/>
        </w:numPr>
      </w:pPr>
      <w:r>
        <w:t xml:space="preserve">Checks for disabled alarms.  </w:t>
      </w:r>
    </w:p>
    <w:p w14:paraId="4BBF4BE0" w14:textId="77777777" w:rsidR="008F1AAA" w:rsidRDefault="00482DDE" w:rsidP="00F93C96">
      <w:pPr>
        <w:pStyle w:val="ListParagraph"/>
        <w:numPr>
          <w:ilvl w:val="0"/>
          <w:numId w:val="1"/>
        </w:numPr>
      </w:pPr>
      <w:r>
        <w:t>Executes</w:t>
      </w:r>
      <w:r w:rsidR="008F1AAA">
        <w:t xml:space="preserve"> Mode and Start/Stop Control Logic</w:t>
      </w:r>
    </w:p>
    <w:p w14:paraId="04CEA007" w14:textId="77777777" w:rsidR="00F93C96" w:rsidRDefault="00F93C96" w:rsidP="00F93C96">
      <w:pPr>
        <w:pStyle w:val="ListParagraph"/>
        <w:numPr>
          <w:ilvl w:val="0"/>
          <w:numId w:val="1"/>
        </w:numPr>
      </w:pPr>
      <w:r>
        <w:t>Executes Alarm Logic</w:t>
      </w:r>
    </w:p>
    <w:p w14:paraId="05DDE33F" w14:textId="77777777" w:rsidR="00F93C96" w:rsidRDefault="00F93C96" w:rsidP="00F93C96">
      <w:pPr>
        <w:pStyle w:val="ListParagraph"/>
        <w:numPr>
          <w:ilvl w:val="0"/>
          <w:numId w:val="1"/>
        </w:numPr>
      </w:pPr>
      <w:r>
        <w:t xml:space="preserve">Evaluates </w:t>
      </w:r>
      <w:r w:rsidR="00891452">
        <w:t>starts</w:t>
      </w:r>
      <w:r>
        <w:t xml:space="preserve"> and </w:t>
      </w:r>
      <w:r w:rsidR="00891452">
        <w:t>runtime</w:t>
      </w:r>
    </w:p>
    <w:p w14:paraId="2C638BEE" w14:textId="77777777" w:rsidR="008F1AAA" w:rsidRDefault="008F1AAA" w:rsidP="00F93C96">
      <w:pPr>
        <w:pStyle w:val="ListParagraph"/>
        <w:numPr>
          <w:ilvl w:val="0"/>
          <w:numId w:val="1"/>
        </w:numPr>
      </w:pPr>
      <w:r>
        <w:t>Performs Speed Setpoint Evaluation Logic</w:t>
      </w:r>
    </w:p>
    <w:p w14:paraId="01FBEB1A" w14:textId="77777777" w:rsidR="008F1AAA" w:rsidRDefault="008F1AAA" w:rsidP="00F93C96">
      <w:pPr>
        <w:pStyle w:val="ListParagraph"/>
        <w:numPr>
          <w:ilvl w:val="0"/>
          <w:numId w:val="1"/>
        </w:numPr>
      </w:pPr>
      <w:r>
        <w:t>Performs Stroke Setpoint Evaluation Logic</w:t>
      </w:r>
    </w:p>
    <w:p w14:paraId="3876FC6B" w14:textId="77777777" w:rsidR="00F93C96" w:rsidRDefault="00F93C96" w:rsidP="00F93C96">
      <w:pPr>
        <w:pStyle w:val="ListParagraph"/>
        <w:numPr>
          <w:ilvl w:val="0"/>
          <w:numId w:val="1"/>
        </w:numPr>
      </w:pPr>
      <w:r>
        <w:t>Perform check of alarm enable statues for indication of any disabled alarms</w:t>
      </w:r>
    </w:p>
    <w:p w14:paraId="47BE62A6" w14:textId="77777777" w:rsidR="00F93C96" w:rsidRDefault="00F93C96" w:rsidP="00F93C96">
      <w:pPr>
        <w:pStyle w:val="ListParagraph"/>
        <w:numPr>
          <w:ilvl w:val="0"/>
          <w:numId w:val="1"/>
        </w:numPr>
      </w:pPr>
      <w:r>
        <w:t>Set the dialer bit for any configured alarms</w:t>
      </w:r>
    </w:p>
    <w:p w14:paraId="6DDB599C" w14:textId="77777777" w:rsidR="00F93C96" w:rsidRDefault="00F93C96" w:rsidP="00F93C96">
      <w:pPr>
        <w:pStyle w:val="ListParagraph"/>
        <w:numPr>
          <w:ilvl w:val="0"/>
          <w:numId w:val="1"/>
        </w:numPr>
      </w:pPr>
      <w:r>
        <w:t>Setting of “last scan” values and reset of any pushbutton values</w:t>
      </w:r>
    </w:p>
    <w:p w14:paraId="1309B7AD" w14:textId="77777777" w:rsidR="008B11FF" w:rsidRDefault="008B11FF">
      <w:r>
        <w:rPr>
          <w:b/>
        </w:rPr>
        <w:t>Programming Examples</w:t>
      </w:r>
    </w:p>
    <w:p w14:paraId="76D82104" w14:textId="77777777" w:rsidR="00793873" w:rsidRDefault="008F1AAA">
      <w:r>
        <w:t>This AOI may be used with the following types of devices:</w:t>
      </w:r>
    </w:p>
    <w:p w14:paraId="5C7786FE" w14:textId="77777777" w:rsidR="008F1AAA" w:rsidRDefault="008F1AAA" w:rsidP="008F1AAA">
      <w:pPr>
        <w:pStyle w:val="ListParagraph"/>
        <w:numPr>
          <w:ilvl w:val="0"/>
          <w:numId w:val="1"/>
        </w:numPr>
      </w:pPr>
      <w:r>
        <w:t>Single Speed Motors with No Feedback</w:t>
      </w:r>
    </w:p>
    <w:p w14:paraId="7082B7E1" w14:textId="77777777" w:rsidR="008F1AAA" w:rsidRDefault="008F1AAA" w:rsidP="008F1AAA">
      <w:pPr>
        <w:pStyle w:val="ListParagraph"/>
        <w:numPr>
          <w:ilvl w:val="0"/>
          <w:numId w:val="1"/>
        </w:numPr>
      </w:pPr>
      <w:r>
        <w:t>VFDs or Chemical Dosing Pumps with Speed or Stroke Feedback</w:t>
      </w:r>
    </w:p>
    <w:p w14:paraId="61D52B5F" w14:textId="77777777" w:rsidR="008F1AAA" w:rsidRDefault="008F1AAA" w:rsidP="008F1AAA">
      <w:pPr>
        <w:pStyle w:val="ListParagraph"/>
        <w:numPr>
          <w:ilvl w:val="0"/>
          <w:numId w:val="1"/>
        </w:numPr>
      </w:pPr>
      <w:r>
        <w:t>Chemical Dosing Pumps with Speed and Stroke Feedback</w:t>
      </w:r>
    </w:p>
    <w:p w14:paraId="49EDC66F" w14:textId="77777777" w:rsidR="008F1AAA" w:rsidRDefault="008F1AAA" w:rsidP="008F1AAA">
      <w:r>
        <w:t xml:space="preserve">It is not necessary to hard code unused AOI parameters as the AOI can process the logic without any impact to other functions in use.  As with other AOIs Dialer Alarm enables should be programmed to stay permanently disabled if they are not intended to trigger the </w:t>
      </w:r>
      <w:r w:rsidR="00482DDE">
        <w:t>dialer</w:t>
      </w:r>
      <w:r>
        <w:t>.</w:t>
      </w:r>
    </w:p>
    <w:p w14:paraId="41E271E2" w14:textId="77777777" w:rsidR="008F1AAA" w:rsidRDefault="008F1AAA" w:rsidP="008F1AAA">
      <w:r>
        <w:t>For devices with feedback, the Speed and Stroke Outputs are intended to be mapped into the Analog Input driver as the Scaled Setpoint Value for the purposes of evaluating the deviation alarm.</w:t>
      </w:r>
    </w:p>
    <w:p w14:paraId="2737B19C" w14:textId="77777777" w:rsidR="006A489C" w:rsidRDefault="006A489C" w:rsidP="008F1AAA">
      <w:r>
        <w:rPr>
          <w:b/>
        </w:rPr>
        <w:t>HMI Integration</w:t>
      </w:r>
    </w:p>
    <w:p w14:paraId="1EA58497" w14:textId="77777777" w:rsidR="006A489C" w:rsidRDefault="006A489C" w:rsidP="008F1AAA">
      <w:r>
        <w:t>This AOI is primarily intended for use with the following pop-ups:</w:t>
      </w:r>
    </w:p>
    <w:p w14:paraId="4EDC634E" w14:textId="77777777" w:rsidR="006A489C" w:rsidRDefault="006A489C" w:rsidP="006A489C">
      <w:pPr>
        <w:pStyle w:val="ListParagraph"/>
        <w:numPr>
          <w:ilvl w:val="0"/>
          <w:numId w:val="2"/>
        </w:numPr>
      </w:pPr>
      <w:r>
        <w:lastRenderedPageBreak/>
        <w:t>Chemical Pump Control v1_0</w:t>
      </w:r>
    </w:p>
    <w:p w14:paraId="77DA87FE" w14:textId="77777777" w:rsidR="006A489C" w:rsidRDefault="006A489C" w:rsidP="006A489C">
      <w:pPr>
        <w:pStyle w:val="ListParagraph"/>
        <w:numPr>
          <w:ilvl w:val="0"/>
          <w:numId w:val="2"/>
        </w:numPr>
      </w:pPr>
      <w:r>
        <w:t>Motor Control Dual Feedback v1_0</w:t>
      </w:r>
    </w:p>
    <w:p w14:paraId="15A00141" w14:textId="77777777" w:rsidR="006A489C" w:rsidRDefault="006A489C" w:rsidP="006A489C">
      <w:pPr>
        <w:pStyle w:val="ListParagraph"/>
        <w:numPr>
          <w:ilvl w:val="0"/>
          <w:numId w:val="2"/>
        </w:numPr>
      </w:pPr>
      <w:r>
        <w:t>Motor Control v1_0</w:t>
      </w:r>
    </w:p>
    <w:p w14:paraId="365CD655" w14:textId="5E4E1D18" w:rsidR="006A489C" w:rsidRDefault="006A489C" w:rsidP="006A489C">
      <w:r>
        <w:t>HMI objects that reference the motor driver can be easily modified by selecting the object and performing a Substitute Tag operation to replace the placeholder tags with the correct device tagging.  Graphical motor objects are located on the “Symbols Library – Motors I” and “Symbols Libra</w:t>
      </w:r>
      <w:r w:rsidR="005F5F36">
        <w:t xml:space="preserve">ry – Motors II” screens in the </w:t>
      </w:r>
      <w:r w:rsidR="007251B5">
        <w:t>InTouch</w:t>
      </w:r>
      <w:r>
        <w:t xml:space="preserve"> baseload and are labelled accordingly based on the default configuration.  The list of available objects is not comprehensive and depending on the application some modifications to graphics may be required, e.g. a smaller pump body for a VFD is needed.  The programmer should contact the SCADA group and discuss the requirements to ensure that the object is properly configured for use.</w:t>
      </w:r>
    </w:p>
    <w:p w14:paraId="22974BCE" w14:textId="77777777" w:rsidR="00DC4EFE" w:rsidRDefault="00DC4EFE" w:rsidP="006A489C">
      <w:r>
        <w:t xml:space="preserve">A motor device may have speed control/feedback, stroke control/feedback, or both.  Generally speaking it is assumed that if there is only one feedback signal it is speed.  However, it is possible that this signal could be stroke.  Although the indirect action scripts appear to segregate tags by speed and stroke, it is more appropriate to think of the indirect speed tags as “first” feedback units, and the stroke tags as “second” feedback units.  If the motor only has one feedback signal, they should be mapped to the indirect speed tags, regardless of whether this signal is speed, stroke, or some other type of feedback.  If the pump only has stroke feedback, and the indirect stroke tags are used, the pop-ups that are only configured for use with single feedback systems will not work properly as they are expecting the stroke signals to be used.  </w:t>
      </w:r>
      <w:r w:rsidR="00ED05BE">
        <w:t xml:space="preserve">  In either scenario, an analog input driver is required to generate the necessary stroke/speed</w:t>
      </w:r>
      <w:r w:rsidR="00CD7266">
        <w:t xml:space="preserve"> feedback</w:t>
      </w:r>
      <w:r w:rsidR="00ED05BE">
        <w:t xml:space="preserve"> signals for the system.</w:t>
      </w:r>
    </w:p>
    <w:p w14:paraId="2143D7E8" w14:textId="77777777" w:rsidR="006A489C" w:rsidRDefault="006A489C" w:rsidP="006A489C">
      <w:r>
        <w:t>The following settings must be manually configured in the pop-up script as required:</w:t>
      </w:r>
    </w:p>
    <w:p w14:paraId="42BEB05B" w14:textId="77777777" w:rsidR="006A489C" w:rsidRDefault="006A489C" w:rsidP="006A489C">
      <w:r>
        <w:t>For d</w:t>
      </w:r>
      <w:r w:rsidR="00D65E87">
        <w:t>evices that do not have feed and/or stroke feedback, mapping to the indirect tags in those sections should be replaced with “”.</w:t>
      </w:r>
    </w:p>
    <w:p w14:paraId="28805B11" w14:textId="77777777" w:rsidR="00D65E87" w:rsidRDefault="00D65E87" w:rsidP="00D65E87">
      <w:r>
        <w:t>PMP_VIS1 – sets visibility for speed</w:t>
      </w:r>
      <w:r w:rsidR="0007716E">
        <w:t>/stroke</w:t>
      </w:r>
      <w:r>
        <w:t xml:space="preserve"> feedback controls and indicators.  Set to 0 if device has no speed</w:t>
      </w:r>
      <w:r w:rsidR="0007716E">
        <w:t>/stroke</w:t>
      </w:r>
      <w:r>
        <w:t xml:space="preserve"> feedback.</w:t>
      </w:r>
    </w:p>
    <w:p w14:paraId="5F326401" w14:textId="77777777" w:rsidR="00D65E87" w:rsidRDefault="00D65E87" w:rsidP="00D65E87">
      <w:r>
        <w:t>PMP_VIS2 – S</w:t>
      </w:r>
      <w:r w:rsidR="0007716E">
        <w:t>et to 1 if motor is only monitored from SCADA and does not have plant-manual control</w:t>
      </w:r>
    </w:p>
    <w:p w14:paraId="2B33697C" w14:textId="6A7DF708" w:rsidR="0007716E" w:rsidRDefault="0007716E" w:rsidP="00D65E87">
      <w:r>
        <w:t>PMP_VIS3 – Controls visibility of chemical pump start/stop controls</w:t>
      </w:r>
      <w:r w:rsidR="007251B5">
        <w:t>/ Set</w:t>
      </w:r>
      <w:r>
        <w:t xml:space="preserve"> to 0 if chemical pump does not have start/stop control from SCADA.</w:t>
      </w:r>
    </w:p>
    <w:p w14:paraId="6E627BD5" w14:textId="77777777" w:rsidR="0007716E" w:rsidRDefault="0007716E" w:rsidP="00D65E87">
      <w:r>
        <w:t xml:space="preserve">PMP_VIS4 – </w:t>
      </w:r>
      <w:r w:rsidR="00CA3955">
        <w:t xml:space="preserve">Controls </w:t>
      </w:r>
      <w:r>
        <w:t>visibility of speed/stroke setpoint controls and indicators.  Set to 0 if device does not have a speed/stroke setpoint.</w:t>
      </w:r>
    </w:p>
    <w:p w14:paraId="0366CD91" w14:textId="0BFEDFCE" w:rsidR="005F5F36" w:rsidRDefault="005F5F36" w:rsidP="005F5F36">
      <w:pPr>
        <w:rPr>
          <w:ins w:id="71" w:author="NLS" w:date="2020-08-24T15:13:00Z"/>
        </w:rPr>
      </w:pPr>
      <w:r>
        <w:t>PMP</w:t>
      </w:r>
      <w:r w:rsidRPr="00D05E00">
        <w:t>_SRV</w:t>
      </w:r>
      <w:r>
        <w:t xml:space="preserve"> – If the device is located on a remote </w:t>
      </w:r>
      <w:r w:rsidR="007251B5">
        <w:t>InTouch</w:t>
      </w:r>
      <w:r>
        <w:t xml:space="preserve"> Server, then this indirect tag must be changed to point at that server.  By </w:t>
      </w:r>
      <w:del w:id="72" w:author="Steve Cauduro" w:date="2020-03-18T14:09:00Z">
        <w:r>
          <w:delText>default</w:delText>
        </w:r>
      </w:del>
      <w:ins w:id="73" w:author="Steve Cauduro" w:date="2020-03-18T14:09:00Z">
        <w:r w:rsidR="005F4DA4">
          <w:t>default,</w:t>
        </w:r>
      </w:ins>
      <w:r>
        <w:t xml:space="preserve"> it looks at the Hot Backup Pair Configuration for the local system.</w:t>
      </w:r>
      <w:bookmarkStart w:id="74" w:name="_GoBack"/>
      <w:bookmarkEnd w:id="74"/>
    </w:p>
    <w:p w14:paraId="533586A6" w14:textId="19E8D938" w:rsidR="00D65E87" w:rsidRPr="006A489C" w:rsidRDefault="00D65E87" w:rsidP="006A489C"/>
    <w:sectPr w:rsidR="00D65E87" w:rsidRPr="006A489C" w:rsidSect="00736B12">
      <w:pgSz w:w="15840" w:h="12240" w:orient="landscape"/>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1CA9DD" w16cex:dateUtc="2020-03-18T18: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4E1ECE6" w16cid:durableId="221CA9D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B55C8C"/>
    <w:multiLevelType w:val="hybridMultilevel"/>
    <w:tmpl w:val="55F641D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73C929BA"/>
    <w:multiLevelType w:val="hybridMultilevel"/>
    <w:tmpl w:val="B25CE8AC"/>
    <w:lvl w:ilvl="0" w:tplc="BE984EC8">
      <w:start w:val="5"/>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teve Cauduro">
    <w15:presenceInfo w15:providerId="AD" w15:userId="S::scauduro@nlsengineering.com::9b90f5d0-0fe9-49dc-9a85-f2ee4ffc923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6B12"/>
    <w:rsid w:val="0001637A"/>
    <w:rsid w:val="000237A1"/>
    <w:rsid w:val="000407ED"/>
    <w:rsid w:val="00060850"/>
    <w:rsid w:val="00062131"/>
    <w:rsid w:val="0007716E"/>
    <w:rsid w:val="001244E7"/>
    <w:rsid w:val="001407AF"/>
    <w:rsid w:val="00162BB1"/>
    <w:rsid w:val="00221670"/>
    <w:rsid w:val="00233093"/>
    <w:rsid w:val="002A0716"/>
    <w:rsid w:val="002C1651"/>
    <w:rsid w:val="003178D3"/>
    <w:rsid w:val="00336501"/>
    <w:rsid w:val="00345F26"/>
    <w:rsid w:val="0043795C"/>
    <w:rsid w:val="00482DDE"/>
    <w:rsid w:val="005F4DA4"/>
    <w:rsid w:val="005F5F36"/>
    <w:rsid w:val="0068537C"/>
    <w:rsid w:val="006A489C"/>
    <w:rsid w:val="007251B5"/>
    <w:rsid w:val="0073506A"/>
    <w:rsid w:val="00736B12"/>
    <w:rsid w:val="00793873"/>
    <w:rsid w:val="00867E10"/>
    <w:rsid w:val="00891452"/>
    <w:rsid w:val="008B11FF"/>
    <w:rsid w:val="008B4277"/>
    <w:rsid w:val="008F1AAA"/>
    <w:rsid w:val="009035A0"/>
    <w:rsid w:val="009529FC"/>
    <w:rsid w:val="00953F57"/>
    <w:rsid w:val="00A61473"/>
    <w:rsid w:val="00A677E4"/>
    <w:rsid w:val="00AB3F82"/>
    <w:rsid w:val="00B72291"/>
    <w:rsid w:val="00CA3955"/>
    <w:rsid w:val="00CD692B"/>
    <w:rsid w:val="00CD7266"/>
    <w:rsid w:val="00D02E07"/>
    <w:rsid w:val="00D65E87"/>
    <w:rsid w:val="00DC4EFE"/>
    <w:rsid w:val="00DD5499"/>
    <w:rsid w:val="00E31F70"/>
    <w:rsid w:val="00E75C54"/>
    <w:rsid w:val="00ED05BE"/>
    <w:rsid w:val="00ED3F4F"/>
    <w:rsid w:val="00ED44A0"/>
    <w:rsid w:val="00EE16B6"/>
    <w:rsid w:val="00EF232D"/>
    <w:rsid w:val="00F60055"/>
    <w:rsid w:val="00F93C96"/>
    <w:rsid w:val="00FF239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522D0"/>
  <w15:docId w15:val="{EF886153-D094-4DA7-B64E-A6DB91EB1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36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93C96"/>
    <w:pPr>
      <w:ind w:left="720"/>
      <w:contextualSpacing/>
    </w:pPr>
  </w:style>
  <w:style w:type="paragraph" w:styleId="BalloonText">
    <w:name w:val="Balloon Text"/>
    <w:basedOn w:val="Normal"/>
    <w:link w:val="BalloonTextChar"/>
    <w:uiPriority w:val="99"/>
    <w:semiHidden/>
    <w:unhideWhenUsed/>
    <w:rsid w:val="008914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1452"/>
    <w:rPr>
      <w:rFonts w:ascii="Tahoma" w:hAnsi="Tahoma" w:cs="Tahoma"/>
      <w:sz w:val="16"/>
      <w:szCs w:val="16"/>
    </w:rPr>
  </w:style>
  <w:style w:type="character" w:styleId="CommentReference">
    <w:name w:val="annotation reference"/>
    <w:basedOn w:val="DefaultParagraphFont"/>
    <w:uiPriority w:val="99"/>
    <w:semiHidden/>
    <w:unhideWhenUsed/>
    <w:rsid w:val="00E75C54"/>
    <w:rPr>
      <w:sz w:val="16"/>
      <w:szCs w:val="16"/>
    </w:rPr>
  </w:style>
  <w:style w:type="paragraph" w:styleId="CommentText">
    <w:name w:val="annotation text"/>
    <w:basedOn w:val="Normal"/>
    <w:link w:val="CommentTextChar"/>
    <w:uiPriority w:val="99"/>
    <w:semiHidden/>
    <w:unhideWhenUsed/>
    <w:rsid w:val="00E75C54"/>
    <w:pPr>
      <w:spacing w:line="240" w:lineRule="auto"/>
    </w:pPr>
    <w:rPr>
      <w:sz w:val="20"/>
      <w:szCs w:val="20"/>
    </w:rPr>
  </w:style>
  <w:style w:type="character" w:customStyle="1" w:styleId="CommentTextChar">
    <w:name w:val="Comment Text Char"/>
    <w:basedOn w:val="DefaultParagraphFont"/>
    <w:link w:val="CommentText"/>
    <w:uiPriority w:val="99"/>
    <w:semiHidden/>
    <w:rsid w:val="00E75C54"/>
    <w:rPr>
      <w:sz w:val="20"/>
      <w:szCs w:val="20"/>
    </w:rPr>
  </w:style>
  <w:style w:type="paragraph" w:styleId="CommentSubject">
    <w:name w:val="annotation subject"/>
    <w:basedOn w:val="CommentText"/>
    <w:next w:val="CommentText"/>
    <w:link w:val="CommentSubjectChar"/>
    <w:uiPriority w:val="99"/>
    <w:semiHidden/>
    <w:unhideWhenUsed/>
    <w:rsid w:val="00E75C54"/>
    <w:rPr>
      <w:b/>
      <w:bCs/>
    </w:rPr>
  </w:style>
  <w:style w:type="character" w:customStyle="1" w:styleId="CommentSubjectChar">
    <w:name w:val="Comment Subject Char"/>
    <w:basedOn w:val="CommentTextChar"/>
    <w:link w:val="CommentSubject"/>
    <w:uiPriority w:val="99"/>
    <w:semiHidden/>
    <w:rsid w:val="00E75C54"/>
    <w:rPr>
      <w:b/>
      <w:bCs/>
      <w:sz w:val="20"/>
      <w:szCs w:val="20"/>
    </w:rPr>
  </w:style>
  <w:style w:type="paragraph" w:styleId="Revision">
    <w:name w:val="Revision"/>
    <w:hidden/>
    <w:uiPriority w:val="99"/>
    <w:semiHidden/>
    <w:rsid w:val="00E75C5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8/08/relationships/commentsExtensible" Target="commentsExtensible.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E947692DC8B2047A6A8A6ABB2F05EA6" ma:contentTypeVersion="10" ma:contentTypeDescription="Create a new document." ma:contentTypeScope="" ma:versionID="c2d339562af8d14d0e9f0d0993d9877e">
  <xsd:schema xmlns:xsd="http://www.w3.org/2001/XMLSchema" xmlns:xs="http://www.w3.org/2001/XMLSchema" xmlns:p="http://schemas.microsoft.com/office/2006/metadata/properties" xmlns:ns2="750715fa-8ca6-46f3-9f70-8600f9579dd3" xmlns:ns3="0b2909f5-9263-416c-ab24-e065986e4c86" targetNamespace="http://schemas.microsoft.com/office/2006/metadata/properties" ma:root="true" ma:fieldsID="632785696e70fa810bead2411f42b29d" ns2:_="" ns3:_="">
    <xsd:import namespace="750715fa-8ca6-46f3-9f70-8600f9579dd3"/>
    <xsd:import namespace="0b2909f5-9263-416c-ab24-e065986e4c8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0715fa-8ca6-46f3-9f70-8600f9579d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2909f5-9263-416c-ab24-e065986e4c8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1BBCB0-8238-49DC-B585-8B3C3C25F3C4}">
  <ds:schemaRefs>
    <ds:schemaRef ds:uri="http://schemas.microsoft.com/sharepoint/v3/contenttype/forms"/>
  </ds:schemaRefs>
</ds:datastoreItem>
</file>

<file path=customXml/itemProps2.xml><?xml version="1.0" encoding="utf-8"?>
<ds:datastoreItem xmlns:ds="http://schemas.openxmlformats.org/officeDocument/2006/customXml" ds:itemID="{900F770E-AA7E-4BB9-BA27-1B9FB46E274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F4B54B3-7F7E-4970-B377-A6628DCFDB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0715fa-8ca6-46f3-9f70-8600f9579dd3"/>
    <ds:schemaRef ds:uri="0b2909f5-9263-416c-ab24-e065986e4c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12</Pages>
  <Words>2291</Words>
  <Characters>13062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Region of Halton</Company>
  <LinksUpToDate>false</LinksUpToDate>
  <CharactersWithSpaces>15323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Craig, David</dc:creator>
  <cp:lastModifiedBy>Holden, Rob</cp:lastModifiedBy>
  <cp:revision>2</cp:revision>
  <dcterms:created xsi:type="dcterms:W3CDTF">2017-09-19T14:44:00Z</dcterms:created>
  <dcterms:modified xsi:type="dcterms:W3CDTF">2021-11-10T19:15:00Z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0x0101001E947692DC8B2047A6A8A6ABB2F05EA6</vt:lpwstr>
  </property>
</Properties>
</file>